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B5AFF" w14:textId="514608CB" w:rsidR="00D73FD1" w:rsidRPr="005A6ED3" w:rsidRDefault="009869FB" w:rsidP="005A6ED3">
      <w:pPr>
        <w:spacing w:line="360" w:lineRule="auto"/>
        <w:jc w:val="both"/>
        <w:rPr>
          <w:rFonts w:ascii="Arial" w:hAnsi="Arial" w:cs="Arial"/>
          <w:b/>
          <w:i/>
          <w:iCs/>
          <w:color w:val="FF0000"/>
          <w:sz w:val="22"/>
          <w:szCs w:val="22"/>
          <w:u w:val="single"/>
        </w:rPr>
      </w:pPr>
      <w:r w:rsidRPr="005A6ED3">
        <w:rPr>
          <w:rFonts w:ascii="Arial" w:hAnsi="Arial" w:cs="Arial"/>
          <w:b/>
          <w:i/>
          <w:iCs/>
          <w:color w:val="FF0000"/>
          <w:sz w:val="22"/>
          <w:szCs w:val="22"/>
          <w:u w:val="single"/>
        </w:rPr>
        <w:t xml:space="preserve">PLEASE NOTE: </w:t>
      </w:r>
      <w:r w:rsidR="00A91FF6" w:rsidRPr="005A6ED3">
        <w:rPr>
          <w:rFonts w:ascii="Arial" w:hAnsi="Arial" w:cs="Arial"/>
          <w:b/>
          <w:i/>
          <w:iCs/>
          <w:color w:val="FF0000"/>
          <w:sz w:val="22"/>
          <w:szCs w:val="22"/>
          <w:u w:val="single"/>
        </w:rPr>
        <w:t>This document sets out draft changes to the CUSC for the purpose of Workgroup consideration and feedback</w:t>
      </w:r>
      <w:r w:rsidR="003D5E79">
        <w:rPr>
          <w:rFonts w:ascii="Arial" w:hAnsi="Arial" w:cs="Arial"/>
          <w:b/>
          <w:i/>
          <w:iCs/>
          <w:color w:val="FF0000"/>
          <w:sz w:val="22"/>
          <w:szCs w:val="22"/>
          <w:u w:val="single"/>
        </w:rPr>
        <w:t xml:space="preserve"> on </w:t>
      </w:r>
      <w:r w:rsidR="00EF123F">
        <w:rPr>
          <w:rFonts w:ascii="Arial" w:hAnsi="Arial" w:cs="Arial"/>
          <w:b/>
          <w:i/>
          <w:iCs/>
          <w:color w:val="FF0000"/>
          <w:sz w:val="22"/>
          <w:szCs w:val="22"/>
          <w:u w:val="single"/>
        </w:rPr>
        <w:t>14 May 2025</w:t>
      </w:r>
      <w:r w:rsidR="00A91FF6" w:rsidRPr="005A6ED3">
        <w:rPr>
          <w:rFonts w:ascii="Arial" w:hAnsi="Arial" w:cs="Arial"/>
          <w:b/>
          <w:i/>
          <w:iCs/>
          <w:color w:val="FF0000"/>
          <w:sz w:val="22"/>
          <w:szCs w:val="22"/>
          <w:u w:val="single"/>
        </w:rPr>
        <w:t xml:space="preserve">. </w:t>
      </w:r>
      <w:r w:rsidR="00AA6783" w:rsidRPr="005A6ED3">
        <w:rPr>
          <w:rFonts w:ascii="Arial" w:hAnsi="Arial" w:cs="Arial"/>
          <w:b/>
          <w:i/>
          <w:iCs/>
          <w:color w:val="FF0000"/>
          <w:sz w:val="22"/>
          <w:szCs w:val="22"/>
          <w:u w:val="single"/>
        </w:rPr>
        <w:t>It may be subject to further change</w:t>
      </w:r>
      <w:r w:rsidRPr="005A6ED3">
        <w:rPr>
          <w:rFonts w:ascii="Arial" w:hAnsi="Arial" w:cs="Arial"/>
          <w:b/>
          <w:i/>
          <w:iCs/>
          <w:color w:val="FF0000"/>
          <w:sz w:val="22"/>
          <w:szCs w:val="22"/>
          <w:u w:val="single"/>
        </w:rPr>
        <w:t xml:space="preserve"> and is subject to NESO governance.</w:t>
      </w:r>
    </w:p>
    <w:p w14:paraId="6EA2293B" w14:textId="77777777" w:rsidR="00D73FD1" w:rsidRDefault="00D73FD1" w:rsidP="0021515E">
      <w:pPr>
        <w:spacing w:line="360" w:lineRule="auto"/>
        <w:jc w:val="center"/>
        <w:rPr>
          <w:rFonts w:ascii="Arial" w:hAnsi="Arial" w:cs="Arial"/>
          <w:b/>
          <w:sz w:val="22"/>
          <w:szCs w:val="22"/>
          <w:u w:val="single"/>
        </w:rPr>
      </w:pPr>
    </w:p>
    <w:p w14:paraId="095FF471" w14:textId="38214007"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7CB1978" w14:textId="77777777" w:rsidR="00D75B55"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755D9E"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Pr>
            <w:rFonts w:ascii="Arial" w:hAnsi="Arial" w:cs="Arial"/>
            <w:b/>
            <w:sz w:val="22"/>
            <w:szCs w:val="22"/>
          </w:rPr>
          <w:t>Part Five</w:t>
        </w:r>
        <w:r>
          <w:rPr>
            <w:rFonts w:ascii="Arial" w:hAnsi="Arial" w:cs="Arial"/>
            <w:b/>
            <w:sz w:val="22"/>
            <w:szCs w:val="22"/>
          </w:rPr>
          <w:tab/>
          <w:t>Activation and administration of the Progression Commitment Fee</w:t>
        </w:r>
      </w:ins>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6D78CB22"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ins w:id="3" w:author="Chris Warburton (NESO)" w:date="2025-05-13T12:56:00Z" w16du:dateUtc="2025-05-13T11:56:00Z">
        <w:r w:rsidR="00D80ADC">
          <w:rPr>
            <w:rFonts w:ascii="Arial" w:hAnsi="Arial" w:cs="Arial"/>
            <w:b/>
            <w:sz w:val="22"/>
            <w:szCs w:val="22"/>
          </w:rPr>
          <w:t xml:space="preserve"> </w:t>
        </w:r>
        <w:r w:rsidR="00D80ADC">
          <w:rPr>
            <w:rFonts w:ascii="Arial" w:hAnsi="Arial" w:cs="Arial"/>
            <w:sz w:val="22"/>
            <w:szCs w:val="22"/>
          </w:rPr>
          <w:t xml:space="preserve">or (following the </w:t>
        </w:r>
        <w:r w:rsidR="00D80ADC">
          <w:rPr>
            <w:rFonts w:ascii="Arial" w:hAnsi="Arial" w:cs="Arial"/>
            <w:b/>
            <w:bCs/>
            <w:sz w:val="22"/>
            <w:szCs w:val="22"/>
          </w:rPr>
          <w:t>PCF Activation Date</w:t>
        </w:r>
        <w:r w:rsidR="00D80ADC">
          <w:rPr>
            <w:rFonts w:ascii="Arial" w:hAnsi="Arial" w:cs="Arial"/>
            <w:sz w:val="22"/>
            <w:szCs w:val="22"/>
          </w:rPr>
          <w:t xml:space="preserve">) the </w:t>
        </w:r>
        <w:r w:rsidR="00D80ADC">
          <w:rPr>
            <w:rFonts w:ascii="Arial" w:hAnsi="Arial" w:cs="Arial"/>
            <w:b/>
            <w:bCs/>
            <w:sz w:val="22"/>
            <w:szCs w:val="22"/>
          </w:rPr>
          <w:t>Progression Commitment Fee</w:t>
        </w:r>
        <w:r w:rsidR="00D80ADC" w:rsidRPr="00740647">
          <w:rPr>
            <w:rFonts w:ascii="Arial" w:hAnsi="Arial" w:cs="Arial"/>
            <w:sz w:val="22"/>
            <w:szCs w:val="22"/>
          </w:rPr>
          <w:t xml:space="preserve"> </w:t>
        </w:r>
      </w:ins>
      <w:r>
        <w:rPr>
          <w:rFonts w:ascii="Arial" w:hAnsi="Arial" w:cs="Arial"/>
          <w:sz w:val="22"/>
          <w:szCs w:val="22"/>
        </w:rPr>
        <w:t xml:space="preserve"> component</w:t>
      </w:r>
      <w:ins w:id="4" w:author="Chris Warburton (NESO)" w:date="2025-05-13T12:56:00Z" w16du:dateUtc="2025-05-13T11:56:00Z">
        <w:r w:rsidR="00D80ADC">
          <w:rPr>
            <w:rFonts w:ascii="Arial" w:hAnsi="Arial" w:cs="Arial"/>
            <w:sz w:val="22"/>
            <w:szCs w:val="22"/>
          </w:rPr>
          <w:t>s</w:t>
        </w:r>
      </w:ins>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ins w:id="5" w:author="Chris Warburton (NESO)" w:date="2025-05-13T12:57:00Z" w16du:dateUtc="2025-05-13T11:57:00Z">
        <w:r w:rsidR="00796FFF">
          <w:rPr>
            <w:rFonts w:ascii="Arial" w:hAnsi="Arial" w:cs="Arial"/>
            <w:bCs/>
            <w:sz w:val="22"/>
            <w:szCs w:val="22"/>
          </w:rPr>
          <w:t xml:space="preserve"> and </w:t>
        </w:r>
        <w:r w:rsidR="00796FFF">
          <w:rPr>
            <w:rFonts w:ascii="Arial" w:hAnsi="Arial" w:cs="Arial"/>
            <w:b/>
            <w:bCs/>
            <w:sz w:val="22"/>
            <w:szCs w:val="22"/>
          </w:rPr>
          <w:t>Progression Commitment Fee</w:t>
        </w:r>
      </w:ins>
      <w:r>
        <w:rPr>
          <w:rFonts w:ascii="Arial" w:hAnsi="Arial" w:cs="Arial"/>
          <w:sz w:val="22"/>
          <w:szCs w:val="22"/>
        </w:rPr>
        <w:t xml:space="preserve"> co</w:t>
      </w:r>
      <w:r w:rsidR="00CF2FAE">
        <w:rPr>
          <w:rFonts w:ascii="Arial" w:hAnsi="Arial" w:cs="Arial"/>
          <w:sz w:val="22"/>
          <w:szCs w:val="22"/>
        </w:rPr>
        <w:t>mponent</w:t>
      </w:r>
      <w:ins w:id="6" w:author="Chris Warburton (NESO)" w:date="2025-05-13T12:57:00Z" w16du:dateUtc="2025-05-13T11:57:00Z">
        <w:r w:rsidR="00796FFF">
          <w:rPr>
            <w:rFonts w:ascii="Arial" w:hAnsi="Arial" w:cs="Arial"/>
            <w:sz w:val="22"/>
            <w:szCs w:val="22"/>
          </w:rPr>
          <w:t>s</w:t>
        </w:r>
      </w:ins>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FF6D8F" w14:textId="31783598" w:rsidR="008057A6" w:rsidRDefault="00D1329C" w:rsidP="005028E0">
      <w:pPr>
        <w:spacing w:line="360" w:lineRule="auto"/>
        <w:ind w:left="720"/>
        <w:jc w:val="both"/>
        <w:rPr>
          <w:ins w:id="7" w:author="Chris Warburton (NESO)" w:date="2025-05-07T19:16:00Z" w16du:dateUtc="2025-05-07T18:16:00Z"/>
          <w:rFonts w:ascii="Arial" w:hAnsi="Arial" w:cs="Arial"/>
          <w:sz w:val="22"/>
          <w:szCs w:val="22"/>
        </w:rPr>
      </w:pPr>
      <w:ins w:id="8" w:author="Chris Warburton (NESO)" w:date="2025-05-07T19:16:00Z" w16du:dateUtc="2025-05-07T18:16:00Z">
        <w:r>
          <w:rPr>
            <w:rFonts w:ascii="Arial" w:hAnsi="Arial" w:cs="Arial"/>
            <w:sz w:val="22"/>
            <w:szCs w:val="22"/>
          </w:rPr>
          <w:t xml:space="preserve">Following the </w:t>
        </w:r>
        <w:r w:rsidRPr="00A7143B">
          <w:rPr>
            <w:rFonts w:ascii="Arial" w:hAnsi="Arial" w:cs="Arial"/>
            <w:b/>
            <w:bCs/>
            <w:sz w:val="22"/>
            <w:szCs w:val="22"/>
            <w:rPrChange w:id="9" w:author="Chris Warburton (NESO)" w:date="2025-05-07T19:21:00Z" w16du:dateUtc="2025-05-07T18:21:00Z">
              <w:rPr>
                <w:rFonts w:ascii="Arial" w:hAnsi="Arial" w:cs="Arial"/>
                <w:sz w:val="22"/>
                <w:szCs w:val="22"/>
              </w:rPr>
            </w:rPrChange>
          </w:rPr>
          <w:t>PCF Activation Date</w:t>
        </w:r>
        <w:r w:rsidR="008057A6">
          <w:rPr>
            <w:rFonts w:ascii="Arial" w:hAnsi="Arial" w:cs="Arial"/>
            <w:sz w:val="22"/>
            <w:szCs w:val="22"/>
          </w:rPr>
          <w:t>,</w:t>
        </w:r>
        <w:r>
          <w:rPr>
            <w:rFonts w:ascii="Arial" w:hAnsi="Arial" w:cs="Arial"/>
            <w:sz w:val="22"/>
            <w:szCs w:val="22"/>
          </w:rPr>
          <w:t xml:space="preserve"> the </w:t>
        </w:r>
        <w:r w:rsidRPr="00A7143B">
          <w:rPr>
            <w:rFonts w:ascii="Arial" w:hAnsi="Arial" w:cs="Arial"/>
            <w:b/>
            <w:bCs/>
            <w:sz w:val="22"/>
            <w:szCs w:val="22"/>
            <w:rPrChange w:id="10" w:author="Chris Warburton (NESO)" w:date="2025-05-07T19:21:00Z" w16du:dateUtc="2025-05-07T18:21:00Z">
              <w:rPr>
                <w:rFonts w:ascii="Arial" w:hAnsi="Arial" w:cs="Arial"/>
                <w:sz w:val="22"/>
                <w:szCs w:val="22"/>
              </w:rPr>
            </w:rPrChange>
          </w:rPr>
          <w:t>Cancellation Charge</w:t>
        </w:r>
        <w:r>
          <w:rPr>
            <w:rFonts w:ascii="Arial" w:hAnsi="Arial" w:cs="Arial"/>
            <w:sz w:val="22"/>
            <w:szCs w:val="22"/>
          </w:rPr>
          <w:t xml:space="preserve"> shall include the </w:t>
        </w:r>
        <w:r w:rsidRPr="00A7143B">
          <w:rPr>
            <w:rFonts w:ascii="Arial" w:hAnsi="Arial" w:cs="Arial"/>
            <w:b/>
            <w:bCs/>
            <w:sz w:val="22"/>
            <w:szCs w:val="22"/>
            <w:rPrChange w:id="11" w:author="Chris Warburton (NESO)" w:date="2025-05-07T19:21:00Z" w16du:dateUtc="2025-05-07T18:21:00Z">
              <w:rPr>
                <w:rFonts w:ascii="Arial" w:hAnsi="Arial" w:cs="Arial"/>
                <w:sz w:val="22"/>
                <w:szCs w:val="22"/>
              </w:rPr>
            </w:rPrChange>
          </w:rPr>
          <w:t>P</w:t>
        </w:r>
      </w:ins>
      <w:ins w:id="12" w:author="Chris Warburton (NESO)" w:date="2025-05-07T19:17:00Z" w16du:dateUtc="2025-05-07T18:17:00Z">
        <w:r w:rsidRPr="00A7143B">
          <w:rPr>
            <w:rFonts w:ascii="Arial" w:hAnsi="Arial" w:cs="Arial"/>
            <w:b/>
            <w:bCs/>
            <w:sz w:val="22"/>
            <w:szCs w:val="22"/>
            <w:rPrChange w:id="13" w:author="Chris Warburton (NESO)" w:date="2025-05-07T19:21:00Z" w16du:dateUtc="2025-05-07T18:21:00Z">
              <w:rPr>
                <w:rFonts w:ascii="Arial" w:hAnsi="Arial" w:cs="Arial"/>
                <w:sz w:val="22"/>
                <w:szCs w:val="22"/>
              </w:rPr>
            </w:rPrChange>
          </w:rPr>
          <w:t>rogression Commitment Fee</w:t>
        </w:r>
        <w:r w:rsidR="00FA6EEB">
          <w:rPr>
            <w:rFonts w:ascii="Arial" w:hAnsi="Arial" w:cs="Arial"/>
            <w:sz w:val="22"/>
            <w:szCs w:val="22"/>
          </w:rPr>
          <w:t xml:space="preserve"> payable in accordance with this Section 15. For the avoidance of doubt, </w:t>
        </w:r>
      </w:ins>
      <w:ins w:id="14" w:author="Chris Warburton (NESO)" w:date="2025-05-07T19:18:00Z" w16du:dateUtc="2025-05-07T18:18:00Z">
        <w:r w:rsidR="00A564E5">
          <w:rPr>
            <w:rFonts w:ascii="Arial" w:hAnsi="Arial" w:cs="Arial"/>
            <w:sz w:val="22"/>
            <w:szCs w:val="22"/>
          </w:rPr>
          <w:t xml:space="preserve">the </w:t>
        </w:r>
        <w:r w:rsidR="00A564E5" w:rsidRPr="00A7143B">
          <w:rPr>
            <w:rFonts w:ascii="Arial" w:hAnsi="Arial" w:cs="Arial"/>
            <w:b/>
            <w:bCs/>
            <w:sz w:val="22"/>
            <w:szCs w:val="22"/>
            <w:rPrChange w:id="15" w:author="Chris Warburton (NESO)" w:date="2025-05-07T19:21:00Z" w16du:dateUtc="2025-05-07T18:21:00Z">
              <w:rPr>
                <w:rFonts w:ascii="Arial" w:hAnsi="Arial" w:cs="Arial"/>
                <w:sz w:val="22"/>
                <w:szCs w:val="22"/>
              </w:rPr>
            </w:rPrChange>
          </w:rPr>
          <w:t>Progression Commitment Fee</w:t>
        </w:r>
        <w:r w:rsidR="00A564E5">
          <w:rPr>
            <w:rFonts w:ascii="Arial" w:hAnsi="Arial" w:cs="Arial"/>
            <w:sz w:val="22"/>
            <w:szCs w:val="22"/>
          </w:rPr>
          <w:t xml:space="preserve"> is not payable </w:t>
        </w:r>
        <w:r w:rsidR="00831516">
          <w:rPr>
            <w:rFonts w:ascii="Arial" w:hAnsi="Arial" w:cs="Arial"/>
            <w:sz w:val="22"/>
            <w:szCs w:val="22"/>
          </w:rPr>
          <w:t xml:space="preserve">before the </w:t>
        </w:r>
        <w:r w:rsidR="00831516" w:rsidRPr="00A7143B">
          <w:rPr>
            <w:rFonts w:ascii="Arial" w:hAnsi="Arial" w:cs="Arial"/>
            <w:b/>
            <w:bCs/>
            <w:sz w:val="22"/>
            <w:szCs w:val="22"/>
            <w:rPrChange w:id="16" w:author="Chris Warburton (NESO)" w:date="2025-05-07T19:20:00Z" w16du:dateUtc="2025-05-07T18:20:00Z">
              <w:rPr>
                <w:rFonts w:ascii="Arial" w:hAnsi="Arial" w:cs="Arial"/>
                <w:sz w:val="22"/>
                <w:szCs w:val="22"/>
              </w:rPr>
            </w:rPrChange>
          </w:rPr>
          <w:t>PCF Activation Date</w:t>
        </w:r>
        <w:r w:rsidR="00831516">
          <w:rPr>
            <w:rFonts w:ascii="Arial" w:hAnsi="Arial" w:cs="Arial"/>
            <w:sz w:val="22"/>
            <w:szCs w:val="22"/>
          </w:rPr>
          <w:t>.</w:t>
        </w:r>
      </w:ins>
      <w:ins w:id="17" w:author="Chris Warburton (NESO)" w:date="2025-05-07T19:16:00Z" w16du:dateUtc="2025-05-07T18:16:00Z">
        <w:r w:rsidR="008057A6">
          <w:rPr>
            <w:rFonts w:ascii="Arial" w:hAnsi="Arial" w:cs="Arial"/>
            <w:sz w:val="22"/>
            <w:szCs w:val="22"/>
          </w:rPr>
          <w:t xml:space="preserve"> </w:t>
        </w:r>
      </w:ins>
    </w:p>
    <w:p w14:paraId="124B0E8C" w14:textId="77777777" w:rsidR="008057A6" w:rsidRDefault="008057A6" w:rsidP="005028E0">
      <w:pPr>
        <w:spacing w:line="360" w:lineRule="auto"/>
        <w:ind w:left="720"/>
        <w:jc w:val="both"/>
        <w:rPr>
          <w:ins w:id="18" w:author="Chris Warburton (NESO)" w:date="2025-05-07T19:16:00Z" w16du:dateUtc="2025-05-07T18:16:00Z"/>
          <w:rFonts w:ascii="Arial" w:hAnsi="Arial" w:cs="Arial"/>
          <w:sz w:val="22"/>
          <w:szCs w:val="22"/>
        </w:rPr>
      </w:pPr>
    </w:p>
    <w:p w14:paraId="7F7A9D7A" w14:textId="5FDB6D5D"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374DBB9F" w:rsidR="00C92299" w:rsidRPr="00A7143B"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ins w:id="19" w:author="Chris Warburton (NESO)" w:date="2025-05-07T19:19:00Z" w16du:dateUtc="2025-05-07T18:19:00Z">
        <w:r w:rsidR="00831516">
          <w:rPr>
            <w:rFonts w:ascii="Arial" w:hAnsi="Arial" w:cs="Arial"/>
            <w:sz w:val="22"/>
            <w:szCs w:val="22"/>
          </w:rPr>
          <w:t xml:space="preserve"> </w:t>
        </w:r>
      </w:ins>
      <w:ins w:id="20" w:author="Chris Warburton (NESO)" w:date="2025-05-07T19:21:00Z" w16du:dateUtc="2025-05-07T18:21:00Z">
        <w:r w:rsidR="0014411B">
          <w:rPr>
            <w:rFonts w:ascii="Arial" w:hAnsi="Arial" w:cs="Arial"/>
            <w:sz w:val="22"/>
            <w:szCs w:val="22"/>
          </w:rPr>
          <w:t>From</w:t>
        </w:r>
      </w:ins>
      <w:ins w:id="21" w:author="Chris Warburton (NESO)" w:date="2025-05-07T19:19:00Z" w16du:dateUtc="2025-05-07T18:19:00Z">
        <w:r w:rsidR="00831516">
          <w:rPr>
            <w:rFonts w:ascii="Arial" w:hAnsi="Arial" w:cs="Arial"/>
            <w:sz w:val="22"/>
            <w:szCs w:val="22"/>
          </w:rPr>
          <w:t xml:space="preserve"> </w:t>
        </w:r>
        <w:r w:rsidR="002B019B">
          <w:rPr>
            <w:rFonts w:ascii="Arial" w:hAnsi="Arial" w:cs="Arial"/>
            <w:sz w:val="22"/>
            <w:szCs w:val="22"/>
          </w:rPr>
          <w:t xml:space="preserve">the </w:t>
        </w:r>
        <w:r w:rsidR="002B019B" w:rsidRPr="00A7143B">
          <w:rPr>
            <w:rFonts w:ascii="Arial" w:hAnsi="Arial" w:cs="Arial"/>
            <w:b/>
            <w:bCs/>
            <w:sz w:val="22"/>
            <w:szCs w:val="22"/>
            <w:rPrChange w:id="22" w:author="Chris Warburton (NESO)" w:date="2025-05-07T19:20:00Z" w16du:dateUtc="2025-05-07T18:20:00Z">
              <w:rPr>
                <w:rFonts w:ascii="Arial" w:hAnsi="Arial" w:cs="Arial"/>
                <w:sz w:val="22"/>
                <w:szCs w:val="22"/>
              </w:rPr>
            </w:rPrChange>
          </w:rPr>
          <w:t>PCF Activation Date</w:t>
        </w:r>
        <w:r w:rsidR="002B019B">
          <w:rPr>
            <w:rFonts w:ascii="Arial" w:hAnsi="Arial" w:cs="Arial"/>
            <w:sz w:val="22"/>
            <w:szCs w:val="22"/>
          </w:rPr>
          <w:t xml:space="preserve">, </w:t>
        </w:r>
      </w:ins>
      <w:ins w:id="23" w:author="Chris Warburton (NESO)" w:date="2025-05-07T19:20:00Z" w16du:dateUtc="2025-05-07T18:20:00Z">
        <w:r w:rsidR="00777D4D">
          <w:rPr>
            <w:rFonts w:ascii="Arial" w:hAnsi="Arial" w:cs="Arial"/>
            <w:sz w:val="22"/>
            <w:szCs w:val="22"/>
          </w:rPr>
          <w:t xml:space="preserve">the </w:t>
        </w:r>
        <w:r w:rsidR="00777D4D" w:rsidRPr="00A7143B">
          <w:rPr>
            <w:rFonts w:ascii="Arial" w:hAnsi="Arial" w:cs="Arial"/>
            <w:b/>
            <w:bCs/>
            <w:sz w:val="22"/>
            <w:szCs w:val="22"/>
            <w:rPrChange w:id="24" w:author="Chris Warburton (NESO)" w:date="2025-05-07T19:20:00Z" w16du:dateUtc="2025-05-07T18:20:00Z">
              <w:rPr>
                <w:rFonts w:ascii="Arial" w:hAnsi="Arial" w:cs="Arial"/>
                <w:sz w:val="22"/>
                <w:szCs w:val="22"/>
              </w:rPr>
            </w:rPrChange>
          </w:rPr>
          <w:t xml:space="preserve">Progression Commitment </w:t>
        </w:r>
        <w:r w:rsidR="00A7143B" w:rsidRPr="00A7143B">
          <w:rPr>
            <w:rFonts w:ascii="Arial" w:hAnsi="Arial" w:cs="Arial"/>
            <w:b/>
            <w:bCs/>
            <w:sz w:val="22"/>
            <w:szCs w:val="22"/>
            <w:rPrChange w:id="25" w:author="Chris Warburton (NESO)" w:date="2025-05-07T19:20:00Z" w16du:dateUtc="2025-05-07T18:20:00Z">
              <w:rPr>
                <w:rFonts w:ascii="Arial" w:hAnsi="Arial" w:cs="Arial"/>
                <w:sz w:val="22"/>
                <w:szCs w:val="22"/>
              </w:rPr>
            </w:rPrChange>
          </w:rPr>
          <w:t>Fee</w:t>
        </w:r>
        <w:r w:rsidR="00A7143B">
          <w:rPr>
            <w:rFonts w:ascii="Arial" w:hAnsi="Arial" w:cs="Arial"/>
            <w:sz w:val="22"/>
            <w:szCs w:val="22"/>
          </w:rPr>
          <w:t xml:space="preserve"> </w:t>
        </w:r>
      </w:ins>
      <w:ins w:id="26" w:author="Chris Warburton (NESO)" w:date="2025-05-07T19:21:00Z" w16du:dateUtc="2025-05-07T18:21:00Z">
        <w:r w:rsidR="0014411B">
          <w:rPr>
            <w:rFonts w:ascii="Arial" w:hAnsi="Arial" w:cs="Arial"/>
            <w:sz w:val="22"/>
            <w:szCs w:val="22"/>
          </w:rPr>
          <w:t xml:space="preserve">is also </w:t>
        </w:r>
      </w:ins>
      <w:ins w:id="27" w:author="Chris Warburton (NESO)" w:date="2025-05-07T19:20:00Z" w16du:dateUtc="2025-05-07T18:20:00Z">
        <w:r w:rsidR="00A7143B">
          <w:rPr>
            <w:rFonts w:ascii="Arial" w:hAnsi="Arial" w:cs="Arial"/>
            <w:sz w:val="22"/>
            <w:szCs w:val="22"/>
          </w:rPr>
          <w:t xml:space="preserve">a component of the </w:t>
        </w:r>
        <w:r w:rsidR="00A7143B">
          <w:rPr>
            <w:rFonts w:ascii="Arial" w:hAnsi="Arial" w:cs="Arial"/>
            <w:b/>
            <w:bCs/>
            <w:sz w:val="22"/>
            <w:szCs w:val="22"/>
          </w:rPr>
          <w:t>Cancellation Charge</w:t>
        </w:r>
        <w:r w:rsidR="00A7143B">
          <w:rPr>
            <w:rFonts w:ascii="Arial" w:hAnsi="Arial" w:cs="Arial"/>
            <w:sz w:val="22"/>
            <w:szCs w:val="22"/>
          </w:rPr>
          <w:t>.</w:t>
        </w:r>
      </w:ins>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659718DB"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tab/>
      </w:r>
      <w:r w:rsidR="001B769A" w:rsidRPr="00030187">
        <w:rPr>
          <w:rFonts w:ascii="Arial" w:hAnsi="Arial" w:cs="Arial"/>
          <w:sz w:val="22"/>
          <w:szCs w:val="22"/>
        </w:rPr>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ins w:id="28" w:author="Chris Warburton (NESO)" w:date="2025-05-08T15:57:00Z" w16du:dateUtc="2025-05-08T14:57:00Z">
        <w:r w:rsidR="004B13D0">
          <w:rPr>
            <w:rFonts w:ascii="Arial" w:hAnsi="Arial" w:cs="Arial"/>
            <w:bCs/>
            <w:sz w:val="22"/>
            <w:szCs w:val="22"/>
          </w:rPr>
          <w:t xml:space="preserve"> and in Part Five sets out the </w:t>
        </w:r>
      </w:ins>
      <w:ins w:id="29" w:author="Chris Warburton (NESO)" w:date="2025-05-13T12:55:00Z" w16du:dateUtc="2025-05-13T11:55:00Z">
        <w:r w:rsidR="00FC0211">
          <w:rPr>
            <w:rFonts w:ascii="Arial" w:hAnsi="Arial" w:cs="Arial"/>
            <w:bCs/>
            <w:sz w:val="22"/>
            <w:szCs w:val="22"/>
          </w:rPr>
          <w:t>detail on</w:t>
        </w:r>
      </w:ins>
      <w:ins w:id="30" w:author="Chris Warburton (NESO)" w:date="2025-05-08T15:57:00Z" w16du:dateUtc="2025-05-08T14:57:00Z">
        <w:r w:rsidR="004E52B3">
          <w:rPr>
            <w:rFonts w:ascii="Arial" w:hAnsi="Arial" w:cs="Arial"/>
            <w:bCs/>
            <w:sz w:val="22"/>
            <w:szCs w:val="22"/>
          </w:rPr>
          <w:t xml:space="preserve"> the </w:t>
        </w:r>
        <w:r w:rsidR="0065615F">
          <w:rPr>
            <w:rFonts w:ascii="Arial" w:hAnsi="Arial" w:cs="Arial"/>
            <w:bCs/>
            <w:sz w:val="22"/>
            <w:szCs w:val="22"/>
          </w:rPr>
          <w:t xml:space="preserve">activation and administration of the </w:t>
        </w:r>
        <w:r w:rsidR="0065615F" w:rsidRPr="21D6878C">
          <w:rPr>
            <w:rFonts w:ascii="Arial" w:hAnsi="Arial" w:cs="Arial"/>
            <w:b/>
            <w:sz w:val="22"/>
            <w:szCs w:val="22"/>
            <w:rPrChange w:id="31" w:author="Angela Quinn (NESO)" w:date="2025-05-13T11:28:00Z" w16du:dateUtc="2025-05-13T10:28:00Z">
              <w:rPr>
                <w:rFonts w:ascii="Arial" w:hAnsi="Arial" w:cs="Arial"/>
                <w:bCs/>
                <w:sz w:val="22"/>
                <w:szCs w:val="22"/>
              </w:rPr>
            </w:rPrChange>
          </w:rPr>
          <w:t>Progression Comm</w:t>
        </w:r>
      </w:ins>
      <w:ins w:id="32" w:author="Chris Warburton (NESO)" w:date="2025-05-08T15:58:00Z" w16du:dateUtc="2025-05-08T14:58:00Z">
        <w:r w:rsidR="0065615F" w:rsidRPr="21D6878C">
          <w:rPr>
            <w:rFonts w:ascii="Arial" w:hAnsi="Arial" w:cs="Arial"/>
            <w:b/>
            <w:sz w:val="22"/>
            <w:szCs w:val="22"/>
            <w:rPrChange w:id="33" w:author="Angela Quinn (NESO)" w:date="2025-05-13T11:28:00Z" w16du:dateUtc="2025-05-13T10:28:00Z">
              <w:rPr>
                <w:rFonts w:ascii="Arial" w:hAnsi="Arial" w:cs="Arial"/>
                <w:bCs/>
                <w:sz w:val="22"/>
                <w:szCs w:val="22"/>
              </w:rPr>
            </w:rPrChange>
          </w:rPr>
          <w:t>itment Fee</w:t>
        </w:r>
      </w:ins>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5DA43B4C" w:rsidR="00740647" w:rsidRPr="00740647" w:rsidRDefault="00740647">
      <w:pPr>
        <w:spacing w:line="360" w:lineRule="auto"/>
        <w:ind w:left="720"/>
        <w:rPr>
          <w:rFonts w:ascii="Arial" w:hAnsi="Arial" w:cs="Arial"/>
          <w:sz w:val="22"/>
          <w:szCs w:val="22"/>
        </w:rPr>
        <w:pPrChange w:id="34" w:author="Chris Warburton (NESO)" w:date="2025-05-13T08:38:00Z" w16du:dateUtc="2025-05-13T07:38:00Z">
          <w:pPr>
            <w:spacing w:line="360" w:lineRule="auto"/>
            <w:ind w:firstLine="720"/>
          </w:pPr>
        </w:pPrChange>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Attributable Works Cancellation Charge</w:t>
      </w:r>
      <w:ins w:id="35" w:author="Chris Warburton (NESO)" w:date="2025-05-13T08:38:00Z" w16du:dateUtc="2025-05-13T07:38:00Z">
        <w:r w:rsidR="00940781">
          <w:rPr>
            <w:rFonts w:ascii="Arial" w:hAnsi="Arial" w:cs="Arial"/>
            <w:b/>
            <w:bCs/>
            <w:sz w:val="22"/>
            <w:szCs w:val="22"/>
          </w:rPr>
          <w:t xml:space="preserve"> </w:t>
        </w:r>
        <w:r w:rsidR="00940781">
          <w:rPr>
            <w:rFonts w:ascii="Arial" w:hAnsi="Arial" w:cs="Arial"/>
            <w:sz w:val="22"/>
            <w:szCs w:val="22"/>
          </w:rPr>
          <w:t>and (</w:t>
        </w:r>
      </w:ins>
      <w:del w:id="36" w:author="Chris Warburton (NESO)" w:date="2025-05-13T08:38:00Z" w16du:dateUtc="2025-05-13T07:38:00Z">
        <w:r w:rsidRPr="00740647" w:rsidDel="0052219E">
          <w:rPr>
            <w:rFonts w:ascii="Arial" w:hAnsi="Arial" w:cs="Arial"/>
            <w:b/>
            <w:bCs/>
            <w:sz w:val="22"/>
            <w:szCs w:val="22"/>
          </w:rPr>
          <w:delText xml:space="preserve"> </w:delText>
        </w:r>
      </w:del>
      <w:ins w:id="37" w:author="Chris Warburton (NESO)" w:date="2025-05-13T08:38:00Z" w16du:dateUtc="2025-05-13T07:38:00Z">
        <w:r w:rsidR="00940781">
          <w:rPr>
            <w:rFonts w:ascii="Arial" w:hAnsi="Arial" w:cs="Arial"/>
            <w:sz w:val="22"/>
            <w:szCs w:val="22"/>
          </w:rPr>
          <w:t xml:space="preserve">following the </w:t>
        </w:r>
        <w:r w:rsidR="00940781">
          <w:rPr>
            <w:rFonts w:ascii="Arial" w:hAnsi="Arial" w:cs="Arial"/>
            <w:b/>
            <w:bCs/>
            <w:sz w:val="22"/>
            <w:szCs w:val="22"/>
          </w:rPr>
          <w:t>PCF Activation Date</w:t>
        </w:r>
        <w:r w:rsidR="0052219E">
          <w:rPr>
            <w:rFonts w:ascii="Arial" w:hAnsi="Arial" w:cs="Arial"/>
            <w:sz w:val="22"/>
            <w:szCs w:val="22"/>
          </w:rPr>
          <w:t xml:space="preserve">) the </w:t>
        </w:r>
        <w:r w:rsidR="0052219E">
          <w:rPr>
            <w:rFonts w:ascii="Arial" w:hAnsi="Arial" w:cs="Arial"/>
            <w:b/>
            <w:bCs/>
            <w:sz w:val="22"/>
            <w:szCs w:val="22"/>
          </w:rPr>
          <w:t>Progression Commitment Fee</w:t>
        </w:r>
        <w:r w:rsidR="00940781" w:rsidRPr="00740647">
          <w:rPr>
            <w:rFonts w:ascii="Arial" w:hAnsi="Arial" w:cs="Arial"/>
            <w:sz w:val="22"/>
            <w:szCs w:val="22"/>
          </w:rPr>
          <w:t xml:space="preserve"> </w:t>
        </w:r>
      </w:ins>
      <w:r w:rsidRPr="00740647">
        <w:rPr>
          <w:rFonts w:ascii="Arial" w:hAnsi="Arial" w:cs="Arial"/>
          <w:sz w:val="22"/>
          <w:szCs w:val="22"/>
        </w:rPr>
        <w:t>component</w:t>
      </w:r>
      <w:ins w:id="38" w:author="Chris Warburton (NESO)" w:date="2025-05-13T08:38:00Z" w16du:dateUtc="2025-05-13T07:38:00Z">
        <w:r w:rsidR="0052219E">
          <w:rPr>
            <w:rFonts w:ascii="Arial" w:hAnsi="Arial" w:cs="Arial"/>
            <w:sz w:val="22"/>
            <w:szCs w:val="22"/>
          </w:rPr>
          <w:t>s</w:t>
        </w:r>
      </w:ins>
      <w:r w:rsidRPr="00740647">
        <w:rPr>
          <w:rFonts w:ascii="Arial" w:hAnsi="Arial" w:cs="Arial"/>
          <w:sz w:val="22"/>
          <w:szCs w:val="22"/>
        </w:rPr>
        <w:t xml:space="preserve">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BF78AE6" w:rsidR="000F118B" w:rsidRPr="00030187" w:rsidRDefault="00740647">
      <w:pPr>
        <w:spacing w:line="360" w:lineRule="auto"/>
        <w:ind w:left="720"/>
        <w:rPr>
          <w:rFonts w:ascii="Arial" w:hAnsi="Arial" w:cs="Arial"/>
          <w:sz w:val="22"/>
          <w:szCs w:val="22"/>
        </w:rPr>
        <w:pPrChange w:id="39" w:author="Chris Warburton (NESO)" w:date="2025-05-09T15:29:00Z" w16du:dateUtc="2025-05-09T14:29:00Z">
          <w:pPr>
            <w:spacing w:line="360" w:lineRule="auto"/>
            <w:ind w:firstLine="720"/>
          </w:pPr>
        </w:pPrChange>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the following principles 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40" w:name="OLE_LINK5"/>
      <w:bookmarkStart w:id="41"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40"/>
      <w:bookmarkEnd w:id="41"/>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11E6FBF6" w14:textId="77777777" w:rsidR="006F502E" w:rsidRDefault="00E9693B" w:rsidP="00E9693B">
      <w:pPr>
        <w:numPr>
          <w:ilvl w:val="0"/>
          <w:numId w:val="7"/>
        </w:numPr>
        <w:spacing w:line="360" w:lineRule="auto"/>
        <w:jc w:val="both"/>
        <w:rPr>
          <w:ins w:id="42" w:author="Chris Warburton (NESO)" w:date="2025-05-07T19:25:00Z" w16du:dateUtc="2025-05-07T18:25:00Z"/>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ins w:id="43" w:author="Chris Warburton (NESO)" w:date="2025-05-07T19:25:00Z" w16du:dateUtc="2025-05-07T18:25:00Z">
        <w:r w:rsidR="006F502E">
          <w:rPr>
            <w:rFonts w:ascii="Arial" w:hAnsi="Arial" w:cs="Arial"/>
            <w:sz w:val="22"/>
            <w:szCs w:val="22"/>
          </w:rPr>
          <w:t>;</w:t>
        </w:r>
      </w:ins>
    </w:p>
    <w:p w14:paraId="3862EED6" w14:textId="77777777" w:rsidR="00D61884" w:rsidRDefault="00D61884">
      <w:pPr>
        <w:spacing w:line="360" w:lineRule="auto"/>
        <w:ind w:left="1440"/>
        <w:jc w:val="both"/>
        <w:rPr>
          <w:ins w:id="44" w:author="Chris Warburton (NESO)" w:date="2025-05-07T19:25:00Z" w16du:dateUtc="2025-05-07T18:25:00Z"/>
          <w:rFonts w:ascii="Arial" w:hAnsi="Arial" w:cs="Arial"/>
          <w:sz w:val="22"/>
          <w:szCs w:val="22"/>
        </w:rPr>
        <w:pPrChange w:id="45" w:author="Chris Warburton (NESO)" w:date="2025-05-07T19:25:00Z" w16du:dateUtc="2025-05-07T18:25:00Z">
          <w:pPr>
            <w:numPr>
              <w:numId w:val="7"/>
            </w:numPr>
            <w:tabs>
              <w:tab w:val="num" w:pos="1440"/>
            </w:tabs>
            <w:spacing w:line="360" w:lineRule="auto"/>
            <w:ind w:left="1440" w:hanging="720"/>
            <w:jc w:val="both"/>
          </w:pPr>
        </w:pPrChange>
      </w:pPr>
    </w:p>
    <w:p w14:paraId="61CBDB6A" w14:textId="4F170DF6" w:rsidR="00DC2962" w:rsidRDefault="00C260B7" w:rsidP="00E9693B">
      <w:pPr>
        <w:numPr>
          <w:ilvl w:val="0"/>
          <w:numId w:val="7"/>
        </w:numPr>
        <w:spacing w:line="360" w:lineRule="auto"/>
        <w:jc w:val="both"/>
        <w:rPr>
          <w:rFonts w:ascii="Arial" w:hAnsi="Arial" w:cs="Arial"/>
          <w:sz w:val="22"/>
          <w:szCs w:val="22"/>
        </w:rPr>
      </w:pPr>
      <w:ins w:id="46" w:author="Chris Warburton (NESO)" w:date="2025-05-07T19:26:00Z" w16du:dateUtc="2025-05-07T18:26:00Z">
        <w:r>
          <w:rPr>
            <w:rFonts w:ascii="Arial" w:hAnsi="Arial" w:cs="Arial"/>
            <w:sz w:val="22"/>
            <w:szCs w:val="22"/>
          </w:rPr>
          <w:t xml:space="preserve">depending on whether the </w:t>
        </w:r>
        <w:r>
          <w:rPr>
            <w:rFonts w:ascii="Arial" w:hAnsi="Arial" w:cs="Arial"/>
            <w:b/>
            <w:bCs/>
            <w:sz w:val="22"/>
            <w:szCs w:val="22"/>
          </w:rPr>
          <w:t>PCF Activation Date</w:t>
        </w:r>
        <w:r>
          <w:rPr>
            <w:rFonts w:ascii="Arial" w:hAnsi="Arial" w:cs="Arial"/>
            <w:sz w:val="22"/>
            <w:szCs w:val="22"/>
          </w:rPr>
          <w:t xml:space="preserve"> has </w:t>
        </w:r>
        <w:r w:rsidR="00B64E95">
          <w:rPr>
            <w:rFonts w:ascii="Arial" w:hAnsi="Arial" w:cs="Arial"/>
            <w:sz w:val="22"/>
            <w:szCs w:val="22"/>
          </w:rPr>
          <w:t xml:space="preserve">taken place and, where it has taken place, depending on the value of the </w:t>
        </w:r>
      </w:ins>
      <w:ins w:id="47" w:author="Chris Warburton (NESO)" w:date="2025-05-07T19:27:00Z" w16du:dateUtc="2025-05-07T18:27:00Z">
        <w:r w:rsidR="00B64E95">
          <w:rPr>
            <w:rFonts w:ascii="Arial" w:hAnsi="Arial" w:cs="Arial"/>
            <w:b/>
            <w:bCs/>
            <w:sz w:val="22"/>
            <w:szCs w:val="22"/>
          </w:rPr>
          <w:t>Progression Commitment Fee</w:t>
        </w:r>
        <w:r w:rsidR="00B64E95">
          <w:rPr>
            <w:rFonts w:ascii="Arial" w:hAnsi="Arial" w:cs="Arial"/>
            <w:sz w:val="22"/>
            <w:szCs w:val="22"/>
          </w:rPr>
          <w:t xml:space="preserve"> </w:t>
        </w:r>
      </w:ins>
      <w:ins w:id="48" w:author="Chris Warburton (NESO)" w:date="2025-05-07T19:28:00Z" w16du:dateUtc="2025-05-07T18:28:00Z">
        <w:r w:rsidR="004D675F">
          <w:rPr>
            <w:rFonts w:ascii="Arial" w:hAnsi="Arial" w:cs="Arial"/>
            <w:sz w:val="22"/>
            <w:szCs w:val="22"/>
          </w:rPr>
          <w:t xml:space="preserve">calculated in accordance with </w:t>
        </w:r>
        <w:r w:rsidR="009D74B7">
          <w:rPr>
            <w:rFonts w:ascii="Arial" w:hAnsi="Arial" w:cs="Arial"/>
            <w:sz w:val="22"/>
            <w:szCs w:val="22"/>
          </w:rPr>
          <w:t>Part Five of this Section 15</w:t>
        </w:r>
      </w:ins>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3535CC69"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4BE7B154" w14:textId="71F51CC2" w:rsidR="000E0D7C" w:rsidRPr="00CE7299" w:rsidRDefault="000E0D7C" w:rsidP="000E0D7C">
      <w:pPr>
        <w:spacing w:line="360" w:lineRule="auto"/>
        <w:ind w:left="720"/>
        <w:jc w:val="both"/>
        <w:rPr>
          <w:ins w:id="49" w:author="Chris Warburton (NESO)" w:date="2025-05-09T15:17:00Z" w16du:dateUtc="2025-05-09T14:17:00Z"/>
          <w:rFonts w:ascii="Arial" w:hAnsi="Arial" w:cs="Arial"/>
          <w:sz w:val="22"/>
          <w:szCs w:val="22"/>
          <w:u w:val="single"/>
          <w:rPrChange w:id="50" w:author="Chris Warburton (NESO)" w:date="2025-05-09T15:17:00Z" w16du:dateUtc="2025-05-09T14:17:00Z">
            <w:rPr>
              <w:ins w:id="51" w:author="Chris Warburton (NESO)" w:date="2025-05-09T15:17:00Z" w16du:dateUtc="2025-05-09T14:17:00Z"/>
              <w:rFonts w:ascii="Arial" w:hAnsi="Arial" w:cs="Arial"/>
              <w:sz w:val="22"/>
              <w:szCs w:val="22"/>
            </w:rPr>
          </w:rPrChange>
        </w:rPr>
      </w:pPr>
      <w:ins w:id="52" w:author="Chris Warburton (NESO)" w:date="2025-05-09T15:17:00Z" w16du:dateUtc="2025-05-09T14:17:00Z">
        <w:r w:rsidRPr="00CE7299">
          <w:rPr>
            <w:rFonts w:ascii="Arial" w:hAnsi="Arial" w:cs="Arial"/>
            <w:sz w:val="22"/>
            <w:szCs w:val="22"/>
            <w:u w:val="single"/>
            <w:rPrChange w:id="53" w:author="Chris Warburton (NESO)" w:date="2025-05-09T15:17:00Z" w16du:dateUtc="2025-05-09T14:17:00Z">
              <w:rPr>
                <w:rFonts w:ascii="Arial" w:hAnsi="Arial" w:cs="Arial"/>
                <w:sz w:val="22"/>
                <w:szCs w:val="22"/>
              </w:rPr>
            </w:rPrChange>
          </w:rPr>
          <w:t xml:space="preserve">Where </w:t>
        </w:r>
        <w:r w:rsidRPr="00CE7299">
          <w:rPr>
            <w:rFonts w:ascii="Arial" w:hAnsi="Arial" w:cs="Arial"/>
            <w:bCs/>
            <w:sz w:val="22"/>
            <w:szCs w:val="22"/>
            <w:u w:val="single"/>
            <w:rPrChange w:id="54" w:author="Chris Warburton (NESO)" w:date="2025-05-09T15:17:00Z" w16du:dateUtc="2025-05-09T14:17:00Z">
              <w:rPr>
                <w:rFonts w:ascii="Arial" w:hAnsi="Arial" w:cs="Arial"/>
                <w:bCs/>
                <w:sz w:val="22"/>
                <w:szCs w:val="22"/>
              </w:rPr>
            </w:rPrChange>
          </w:rPr>
          <w:t xml:space="preserve">the </w:t>
        </w:r>
        <w:r w:rsidRPr="072E670E">
          <w:rPr>
            <w:rFonts w:ascii="Arial" w:hAnsi="Arial" w:cs="Arial"/>
            <w:b/>
            <w:sz w:val="22"/>
            <w:szCs w:val="22"/>
            <w:u w:val="single"/>
            <w:rPrChange w:id="55" w:author="Chris Warburton (NESO)" w:date="2025-05-09T15:17:00Z" w16du:dateUtc="2025-05-09T14:17:00Z">
              <w:rPr>
                <w:rFonts w:ascii="Arial" w:hAnsi="Arial" w:cs="Arial"/>
                <w:bCs/>
                <w:sz w:val="22"/>
                <w:szCs w:val="22"/>
              </w:rPr>
            </w:rPrChange>
          </w:rPr>
          <w:t>PCF Activation Date</w:t>
        </w:r>
        <w:r w:rsidRPr="00CE7299">
          <w:rPr>
            <w:rFonts w:ascii="Arial" w:hAnsi="Arial" w:cs="Arial"/>
            <w:bCs/>
            <w:sz w:val="22"/>
            <w:szCs w:val="22"/>
            <w:u w:val="single"/>
            <w:rPrChange w:id="56" w:author="Chris Warburton (NESO)" w:date="2025-05-09T15:17:00Z" w16du:dateUtc="2025-05-09T14:17:00Z">
              <w:rPr>
                <w:rFonts w:ascii="Arial" w:hAnsi="Arial" w:cs="Arial"/>
                <w:bCs/>
                <w:sz w:val="22"/>
                <w:szCs w:val="22"/>
              </w:rPr>
            </w:rPrChange>
          </w:rPr>
          <w:t xml:space="preserve"> has</w:t>
        </w:r>
        <w:r w:rsidR="00CE7299">
          <w:rPr>
            <w:rFonts w:ascii="Arial" w:hAnsi="Arial" w:cs="Arial"/>
            <w:bCs/>
            <w:sz w:val="22"/>
            <w:szCs w:val="22"/>
            <w:u w:val="single"/>
          </w:rPr>
          <w:t xml:space="preserve"> not</w:t>
        </w:r>
        <w:r w:rsidRPr="00CE7299">
          <w:rPr>
            <w:rFonts w:ascii="Arial" w:hAnsi="Arial" w:cs="Arial"/>
            <w:bCs/>
            <w:sz w:val="22"/>
            <w:szCs w:val="22"/>
            <w:u w:val="single"/>
            <w:rPrChange w:id="57" w:author="Chris Warburton (NESO)" w:date="2025-05-09T15:17:00Z" w16du:dateUtc="2025-05-09T14:17:00Z">
              <w:rPr>
                <w:rFonts w:ascii="Arial" w:hAnsi="Arial" w:cs="Arial"/>
                <w:bCs/>
                <w:sz w:val="22"/>
                <w:szCs w:val="22"/>
              </w:rPr>
            </w:rPrChange>
          </w:rPr>
          <w:t xml:space="preserve"> taken place</w:t>
        </w:r>
        <w:r w:rsidRPr="00CE7299">
          <w:rPr>
            <w:rFonts w:ascii="Arial" w:hAnsi="Arial" w:cs="Arial"/>
            <w:sz w:val="22"/>
            <w:szCs w:val="22"/>
            <w:u w:val="single"/>
            <w:rPrChange w:id="58" w:author="Chris Warburton (NESO)" w:date="2025-05-09T15:17:00Z" w16du:dateUtc="2025-05-09T14:17:00Z">
              <w:rPr>
                <w:rFonts w:ascii="Arial" w:hAnsi="Arial" w:cs="Arial"/>
                <w:sz w:val="22"/>
                <w:szCs w:val="22"/>
              </w:rPr>
            </w:rPrChange>
          </w:rPr>
          <w:t xml:space="preserve">: </w:t>
        </w:r>
      </w:ins>
    </w:p>
    <w:p w14:paraId="0552499F" w14:textId="77777777" w:rsidR="000E0D7C" w:rsidRDefault="000E0D7C" w:rsidP="00512253">
      <w:pPr>
        <w:spacing w:line="360" w:lineRule="auto"/>
        <w:ind w:left="720"/>
        <w:jc w:val="both"/>
        <w:rPr>
          <w:ins w:id="59" w:author="Chris Warburton (NESO)" w:date="2025-05-09T15:17:00Z" w16du:dateUtc="2025-05-09T14:17:00Z"/>
          <w:rFonts w:ascii="Arial" w:hAnsi="Arial" w:cs="Arial"/>
          <w:b/>
          <w:i/>
          <w:sz w:val="22"/>
          <w:szCs w:val="22"/>
        </w:rPr>
      </w:pPr>
    </w:p>
    <w:p w14:paraId="1B410931" w14:textId="3A82659F" w:rsidR="008F7432" w:rsidRDefault="00F277E3" w:rsidP="00512253">
      <w:pPr>
        <w:spacing w:line="360" w:lineRule="auto"/>
        <w:ind w:left="720"/>
        <w:jc w:val="both"/>
        <w:rPr>
          <w:ins w:id="60" w:author="Chris Warburton (NESO)" w:date="2025-05-07T19:32:00Z" w16du:dateUtc="2025-05-07T18:32:00Z"/>
          <w:rFonts w:ascii="Arial" w:hAnsi="Arial" w:cs="Arial"/>
          <w:b/>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ins w:id="61" w:author="Chris Warburton (NESO)" w:date="2025-05-09T15:10:00Z" w16du:dateUtc="2025-05-09T14:10:00Z">
        <w:r w:rsidR="00170390" w:rsidRPr="00170390">
          <w:rPr>
            <w:rFonts w:ascii="Arial" w:hAnsi="Arial" w:cs="Arial"/>
            <w:bCs/>
            <w:i/>
            <w:sz w:val="22"/>
            <w:szCs w:val="22"/>
          </w:rPr>
          <w:t xml:space="preserve"> </w:t>
        </w:r>
      </w:ins>
    </w:p>
    <w:p w14:paraId="7AE33BC6" w14:textId="77777777" w:rsidR="008F7432" w:rsidRDefault="008F7432" w:rsidP="00512253">
      <w:pPr>
        <w:spacing w:line="360" w:lineRule="auto"/>
        <w:ind w:left="720"/>
        <w:jc w:val="both"/>
        <w:rPr>
          <w:ins w:id="62" w:author="Chris Warburton (NESO)" w:date="2025-05-07T19:32:00Z" w16du:dateUtc="2025-05-07T18:32:00Z"/>
          <w:rFonts w:ascii="Arial" w:hAnsi="Arial" w:cs="Arial"/>
          <w:b/>
          <w:i/>
          <w:sz w:val="22"/>
          <w:szCs w:val="22"/>
        </w:rPr>
      </w:pPr>
    </w:p>
    <w:p w14:paraId="72635D26" w14:textId="2768FD30" w:rsidR="008F7432" w:rsidRPr="00CE7299" w:rsidRDefault="008F7432" w:rsidP="008F7432">
      <w:pPr>
        <w:spacing w:line="360" w:lineRule="auto"/>
        <w:ind w:left="720"/>
        <w:jc w:val="both"/>
        <w:rPr>
          <w:ins w:id="63" w:author="Chris Warburton (NESO)" w:date="2025-05-07T19:32:00Z" w16du:dateUtc="2025-05-07T18:32:00Z"/>
          <w:rFonts w:ascii="Arial" w:hAnsi="Arial" w:cs="Arial"/>
          <w:sz w:val="22"/>
          <w:szCs w:val="22"/>
          <w:u w:val="single"/>
          <w:rPrChange w:id="64" w:author="Chris Warburton (NESO)" w:date="2025-05-09T15:17:00Z" w16du:dateUtc="2025-05-09T14:17:00Z">
            <w:rPr>
              <w:ins w:id="65" w:author="Chris Warburton (NESO)" w:date="2025-05-07T19:32:00Z" w16du:dateUtc="2025-05-07T18:32:00Z"/>
              <w:rFonts w:ascii="Arial" w:hAnsi="Arial" w:cs="Arial"/>
              <w:sz w:val="22"/>
              <w:szCs w:val="22"/>
            </w:rPr>
          </w:rPrChange>
        </w:rPr>
      </w:pPr>
      <w:ins w:id="66" w:author="Chris Warburton (NESO)" w:date="2025-05-07T19:32:00Z" w16du:dateUtc="2025-05-07T18:32:00Z">
        <w:r w:rsidRPr="00CE7299">
          <w:rPr>
            <w:rFonts w:ascii="Arial" w:hAnsi="Arial" w:cs="Arial"/>
            <w:sz w:val="22"/>
            <w:szCs w:val="22"/>
            <w:u w:val="single"/>
            <w:rPrChange w:id="67" w:author="Chris Warburton (NESO)" w:date="2025-05-09T15:17:00Z" w16du:dateUtc="2025-05-09T14:17:00Z">
              <w:rPr>
                <w:rFonts w:ascii="Arial" w:hAnsi="Arial" w:cs="Arial"/>
                <w:sz w:val="22"/>
                <w:szCs w:val="22"/>
              </w:rPr>
            </w:rPrChange>
          </w:rPr>
          <w:t xml:space="preserve">Where </w:t>
        </w:r>
        <w:r w:rsidRPr="00CE7299">
          <w:rPr>
            <w:rFonts w:ascii="Arial" w:hAnsi="Arial" w:cs="Arial"/>
            <w:bCs/>
            <w:sz w:val="22"/>
            <w:szCs w:val="22"/>
            <w:u w:val="single"/>
            <w:rPrChange w:id="68" w:author="Chris Warburton (NESO)" w:date="2025-05-09T15:17:00Z" w16du:dateUtc="2025-05-09T14:17:00Z">
              <w:rPr>
                <w:rFonts w:ascii="Arial" w:hAnsi="Arial" w:cs="Arial"/>
                <w:bCs/>
                <w:sz w:val="22"/>
                <w:szCs w:val="22"/>
              </w:rPr>
            </w:rPrChange>
          </w:rPr>
          <w:t xml:space="preserve">the </w:t>
        </w:r>
        <w:r w:rsidRPr="3D234B17">
          <w:rPr>
            <w:rFonts w:ascii="Arial" w:hAnsi="Arial" w:cs="Arial"/>
            <w:b/>
            <w:sz w:val="22"/>
            <w:szCs w:val="22"/>
            <w:u w:val="single"/>
            <w:rPrChange w:id="69" w:author="Chris Warburton (NESO)" w:date="2025-05-09T15:17:00Z" w16du:dateUtc="2025-05-09T14:17:00Z">
              <w:rPr>
                <w:rFonts w:ascii="Arial" w:hAnsi="Arial" w:cs="Arial"/>
                <w:bCs/>
                <w:sz w:val="22"/>
                <w:szCs w:val="22"/>
              </w:rPr>
            </w:rPrChange>
          </w:rPr>
          <w:t>PCF Activation Date</w:t>
        </w:r>
        <w:r w:rsidRPr="00CE7299">
          <w:rPr>
            <w:rFonts w:ascii="Arial" w:hAnsi="Arial" w:cs="Arial"/>
            <w:bCs/>
            <w:sz w:val="22"/>
            <w:szCs w:val="22"/>
            <w:u w:val="single"/>
            <w:rPrChange w:id="70" w:author="Chris Warburton (NESO)" w:date="2025-05-09T15:17:00Z" w16du:dateUtc="2025-05-09T14:17:00Z">
              <w:rPr>
                <w:rFonts w:ascii="Arial" w:hAnsi="Arial" w:cs="Arial"/>
                <w:bCs/>
                <w:sz w:val="22"/>
                <w:szCs w:val="22"/>
              </w:rPr>
            </w:rPrChange>
          </w:rPr>
          <w:t xml:space="preserve"> has taken place</w:t>
        </w:r>
        <w:r w:rsidRPr="00CE7299">
          <w:rPr>
            <w:rFonts w:ascii="Arial" w:hAnsi="Arial" w:cs="Arial"/>
            <w:sz w:val="22"/>
            <w:szCs w:val="22"/>
            <w:u w:val="single"/>
            <w:rPrChange w:id="71" w:author="Chris Warburton (NESO)" w:date="2025-05-09T15:17:00Z" w16du:dateUtc="2025-05-09T14:17:00Z">
              <w:rPr>
                <w:rFonts w:ascii="Arial" w:hAnsi="Arial" w:cs="Arial"/>
                <w:sz w:val="22"/>
                <w:szCs w:val="22"/>
              </w:rPr>
            </w:rPrChange>
          </w:rPr>
          <w:t xml:space="preserve">: </w:t>
        </w:r>
      </w:ins>
    </w:p>
    <w:p w14:paraId="68F980A0" w14:textId="77777777" w:rsidR="008F7432" w:rsidRPr="00030187" w:rsidRDefault="008F7432" w:rsidP="008F7432">
      <w:pPr>
        <w:spacing w:line="360" w:lineRule="auto"/>
        <w:ind w:left="720" w:hanging="720"/>
        <w:jc w:val="both"/>
        <w:rPr>
          <w:ins w:id="72" w:author="Chris Warburton (NESO)" w:date="2025-05-07T19:32:00Z" w16du:dateUtc="2025-05-07T18:32:00Z"/>
          <w:rFonts w:ascii="Arial" w:hAnsi="Arial" w:cs="Arial"/>
          <w:sz w:val="22"/>
          <w:szCs w:val="22"/>
        </w:rPr>
      </w:pPr>
    </w:p>
    <w:p w14:paraId="249E127A" w14:textId="04078857" w:rsidR="00717B76" w:rsidRDefault="008F7432" w:rsidP="00E33841">
      <w:pPr>
        <w:spacing w:line="360" w:lineRule="auto"/>
        <w:ind w:left="720"/>
        <w:jc w:val="both"/>
        <w:rPr>
          <w:rFonts w:ascii="Arial" w:hAnsi="Arial" w:cs="Arial"/>
          <w:i/>
          <w:sz w:val="22"/>
          <w:szCs w:val="22"/>
        </w:rPr>
      </w:pPr>
      <w:ins w:id="73" w:author="Chris Warburton (NESO)" w:date="2025-05-07T19:32:00Z" w16du:dateUtc="2025-05-07T18:32:00Z">
        <w:r w:rsidRPr="00F277E3">
          <w:rPr>
            <w:rFonts w:ascii="Arial" w:hAnsi="Arial" w:cs="Arial"/>
            <w:b/>
            <w:i/>
            <w:sz w:val="22"/>
            <w:szCs w:val="22"/>
          </w:rPr>
          <w:t>Cancellation Charge = Attributable Works Cancellation Charge</w:t>
        </w:r>
      </w:ins>
      <w:ins w:id="74" w:author="Chris Warburton (NESO)" w:date="2025-05-12T12:08:00Z" w16du:dateUtc="2025-05-12T11:08:00Z">
        <w:r w:rsidR="00760A84" w:rsidRPr="00760A84">
          <w:rPr>
            <w:rFonts w:ascii="Arial" w:hAnsi="Arial" w:cs="Arial"/>
            <w:bCs/>
            <w:i/>
            <w:sz w:val="22"/>
            <w:szCs w:val="22"/>
          </w:rPr>
          <w:t xml:space="preserve"> </w:t>
        </w:r>
        <w:r w:rsidR="00760A84" w:rsidRPr="008512DF">
          <w:rPr>
            <w:rFonts w:ascii="Arial" w:hAnsi="Arial" w:cs="Arial"/>
            <w:bCs/>
            <w:i/>
            <w:sz w:val="22"/>
            <w:szCs w:val="22"/>
          </w:rPr>
          <w:t>plus</w:t>
        </w:r>
        <w:r w:rsidR="00760A84">
          <w:rPr>
            <w:rFonts w:ascii="Arial" w:hAnsi="Arial" w:cs="Arial"/>
            <w:b/>
            <w:i/>
            <w:sz w:val="22"/>
            <w:szCs w:val="22"/>
          </w:rPr>
          <w:t xml:space="preserve"> Progression Commitment Fee</w:t>
        </w:r>
      </w:ins>
      <w:ins w:id="75" w:author="Chris Warburton (NESO)" w:date="2025-05-07T19:32:00Z" w16du:dateUtc="2025-05-07T18:32:00Z">
        <w:r w:rsidRPr="00F277E3">
          <w:rPr>
            <w:rFonts w:ascii="Arial" w:hAnsi="Arial" w:cs="Arial"/>
            <w:i/>
            <w:sz w:val="22"/>
            <w:szCs w:val="22"/>
          </w:rPr>
          <w:t xml:space="preserve"> </w:t>
        </w:r>
      </w:ins>
      <w:del w:id="76" w:author="Chris Warburton (NESO)" w:date="2025-05-09T15:36:00Z" w16du:dateUtc="2025-05-09T14:36:00Z">
        <w:r w:rsidR="00E9308F" w:rsidRPr="00F277E3" w:rsidDel="00E33841">
          <w:rPr>
            <w:rFonts w:ascii="Arial" w:hAnsi="Arial" w:cs="Arial"/>
            <w:i/>
            <w:sz w:val="22"/>
            <w:szCs w:val="22"/>
          </w:rPr>
          <w:delText xml:space="preserve"> </w:delText>
        </w:r>
      </w:del>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4B8DB8D5"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Default="00717B76" w:rsidP="00717B76">
      <w:pPr>
        <w:spacing w:line="360" w:lineRule="auto"/>
        <w:ind w:left="720" w:hanging="720"/>
        <w:jc w:val="both"/>
        <w:rPr>
          <w:ins w:id="77" w:author="Chris Warburton (NESO)" w:date="2025-05-09T15:15:00Z" w16du:dateUtc="2025-05-09T14:15:00Z"/>
          <w:rFonts w:ascii="Arial" w:hAnsi="Arial" w:cs="Arial"/>
          <w:sz w:val="22"/>
          <w:szCs w:val="22"/>
        </w:rPr>
      </w:pPr>
    </w:p>
    <w:p w14:paraId="477DE037" w14:textId="65E9F73D" w:rsidR="006729E9" w:rsidRDefault="006729E9" w:rsidP="43119DB9">
      <w:pPr>
        <w:spacing w:line="360" w:lineRule="auto"/>
        <w:ind w:left="720"/>
        <w:jc w:val="both"/>
        <w:rPr>
          <w:ins w:id="78" w:author="Chris Warburton (NESO)" w:date="2025-05-09T15:17:00Z" w16du:dateUtc="2025-05-09T14:17:00Z"/>
          <w:rFonts w:ascii="Arial" w:hAnsi="Arial" w:cs="Arial"/>
          <w:sz w:val="22"/>
          <w:szCs w:val="22"/>
        </w:rPr>
      </w:pPr>
      <w:ins w:id="79" w:author="Chris Warburton (NESO)" w:date="2025-05-09T15:15:00Z" w16du:dateUtc="2025-05-09T14:15:00Z">
        <w:r w:rsidRPr="00CE7299">
          <w:rPr>
            <w:rFonts w:ascii="Arial" w:hAnsi="Arial" w:cs="Arial"/>
            <w:sz w:val="22"/>
            <w:szCs w:val="22"/>
            <w:rPrChange w:id="80" w:author="Chris Warburton (NESO)" w:date="2025-05-09T15:17:00Z" w16du:dateUtc="2025-05-09T14:17:00Z">
              <w:rPr>
                <w:rFonts w:ascii="Arial" w:hAnsi="Arial" w:cs="Arial"/>
                <w:sz w:val="22"/>
                <w:szCs w:val="22"/>
                <w:u w:val="single"/>
              </w:rPr>
            </w:rPrChange>
          </w:rPr>
          <w:t xml:space="preserve">Where the </w:t>
        </w:r>
        <w:r w:rsidRPr="5CA55A41">
          <w:rPr>
            <w:rFonts w:ascii="Arial" w:hAnsi="Arial" w:cs="Arial"/>
            <w:b/>
            <w:sz w:val="22"/>
            <w:szCs w:val="22"/>
            <w:rPrChange w:id="81" w:author="Chris Warburton (NESO)" w:date="2025-05-09T15:17:00Z" w16du:dateUtc="2025-05-09T14:17:00Z">
              <w:rPr>
                <w:rFonts w:ascii="Arial" w:hAnsi="Arial" w:cs="Arial"/>
                <w:sz w:val="22"/>
                <w:szCs w:val="22"/>
                <w:u w:val="single"/>
              </w:rPr>
            </w:rPrChange>
          </w:rPr>
          <w:t>PCF Activation Date</w:t>
        </w:r>
        <w:r w:rsidRPr="00CE7299">
          <w:rPr>
            <w:rFonts w:ascii="Arial" w:hAnsi="Arial" w:cs="Arial"/>
            <w:sz w:val="22"/>
            <w:szCs w:val="22"/>
            <w:rPrChange w:id="82" w:author="Chris Warburton (NESO)" w:date="2025-05-09T15:17:00Z" w16du:dateUtc="2025-05-09T14:17:00Z">
              <w:rPr>
                <w:rFonts w:ascii="Arial" w:hAnsi="Arial" w:cs="Arial"/>
                <w:sz w:val="22"/>
                <w:szCs w:val="22"/>
                <w:u w:val="single"/>
              </w:rPr>
            </w:rPrChange>
          </w:rPr>
          <w:t xml:space="preserve"> has not taken place:</w:t>
        </w:r>
      </w:ins>
    </w:p>
    <w:p w14:paraId="100F280F" w14:textId="77777777" w:rsidR="00CE7299" w:rsidRPr="00CE7299" w:rsidRDefault="00CE7299"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ins w:id="83" w:author="Chris Warburton (NESO)" w:date="2025-05-07T19:34:00Z" w16du:dateUtc="2025-05-07T18:34:00Z"/>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67AA3152" w14:textId="77777777" w:rsidR="00D6746C" w:rsidRDefault="00D6746C" w:rsidP="00D6746C">
      <w:pPr>
        <w:spacing w:line="360" w:lineRule="auto"/>
        <w:ind w:left="720"/>
        <w:jc w:val="both"/>
        <w:rPr>
          <w:ins w:id="84" w:author="Chris Warburton (NESO)" w:date="2025-05-07T19:34:00Z" w16du:dateUtc="2025-05-07T18:34:00Z"/>
          <w:rFonts w:ascii="Arial" w:hAnsi="Arial" w:cs="Arial"/>
          <w:sz w:val="22"/>
          <w:szCs w:val="22"/>
        </w:rPr>
      </w:pPr>
    </w:p>
    <w:p w14:paraId="50EEE6AE" w14:textId="26853428" w:rsidR="00D6746C" w:rsidRPr="00030187" w:rsidRDefault="00654982" w:rsidP="00D6746C">
      <w:pPr>
        <w:spacing w:line="360" w:lineRule="auto"/>
        <w:ind w:left="720"/>
        <w:jc w:val="both"/>
        <w:rPr>
          <w:ins w:id="85" w:author="Chris Warburton (NESO)" w:date="2025-05-07T19:34:00Z" w16du:dateUtc="2025-05-07T18:34:00Z"/>
          <w:rFonts w:ascii="Arial" w:hAnsi="Arial" w:cs="Arial"/>
          <w:sz w:val="22"/>
          <w:szCs w:val="22"/>
        </w:rPr>
      </w:pPr>
      <w:ins w:id="86" w:author="Chris Warburton (NESO)" w:date="2025-05-09T15:15:00Z" w16du:dateUtc="2025-05-09T14:15:00Z">
        <w:r w:rsidRPr="00CE7299">
          <w:rPr>
            <w:rFonts w:ascii="Arial" w:hAnsi="Arial" w:cs="Arial"/>
            <w:sz w:val="22"/>
            <w:szCs w:val="22"/>
            <w:rPrChange w:id="87" w:author="Chris Warburton (NESO)" w:date="2025-05-09T15:17:00Z" w16du:dateUtc="2025-05-09T14:17:00Z">
              <w:rPr>
                <w:rFonts w:ascii="Arial" w:hAnsi="Arial" w:cs="Arial"/>
                <w:sz w:val="22"/>
                <w:szCs w:val="22"/>
                <w:u w:val="single"/>
              </w:rPr>
            </w:rPrChange>
          </w:rPr>
          <w:t xml:space="preserve">Where the </w:t>
        </w:r>
        <w:r w:rsidRPr="5A6ABA81">
          <w:rPr>
            <w:rFonts w:ascii="Arial" w:hAnsi="Arial" w:cs="Arial"/>
            <w:b/>
            <w:sz w:val="22"/>
            <w:szCs w:val="22"/>
            <w:rPrChange w:id="88" w:author="Chris Warburton (NESO)" w:date="2025-05-09T15:17:00Z" w16du:dateUtc="2025-05-09T14:17:00Z">
              <w:rPr>
                <w:rFonts w:ascii="Arial" w:hAnsi="Arial" w:cs="Arial"/>
                <w:sz w:val="22"/>
                <w:szCs w:val="22"/>
                <w:u w:val="single"/>
              </w:rPr>
            </w:rPrChange>
          </w:rPr>
          <w:t>PCF Activation Date</w:t>
        </w:r>
        <w:r w:rsidRPr="00CE7299">
          <w:rPr>
            <w:rFonts w:ascii="Arial" w:hAnsi="Arial" w:cs="Arial"/>
            <w:sz w:val="22"/>
            <w:szCs w:val="22"/>
            <w:rPrChange w:id="89" w:author="Chris Warburton (NESO)" w:date="2025-05-09T15:17:00Z" w16du:dateUtc="2025-05-09T14:17:00Z">
              <w:rPr>
                <w:rFonts w:ascii="Arial" w:hAnsi="Arial" w:cs="Arial"/>
                <w:sz w:val="22"/>
                <w:szCs w:val="22"/>
                <w:u w:val="single"/>
              </w:rPr>
            </w:rPrChange>
          </w:rPr>
          <w:t xml:space="preserve"> has taken place</w:t>
        </w:r>
        <w:r>
          <w:rPr>
            <w:rFonts w:ascii="Arial" w:hAnsi="Arial" w:cs="Arial"/>
            <w:sz w:val="22"/>
            <w:szCs w:val="22"/>
            <w:u w:val="single"/>
          </w:rPr>
          <w:t>:</w:t>
        </w:r>
      </w:ins>
    </w:p>
    <w:p w14:paraId="781483BD" w14:textId="77777777" w:rsidR="00D6746C" w:rsidRPr="00030187" w:rsidRDefault="00D6746C" w:rsidP="00D6746C">
      <w:pPr>
        <w:spacing w:line="360" w:lineRule="auto"/>
        <w:ind w:left="720" w:hanging="720"/>
        <w:jc w:val="both"/>
        <w:rPr>
          <w:ins w:id="90" w:author="Chris Warburton (NESO)" w:date="2025-05-07T19:34:00Z" w16du:dateUtc="2025-05-07T18:34:00Z"/>
          <w:rFonts w:ascii="Arial" w:hAnsi="Arial" w:cs="Arial"/>
          <w:sz w:val="22"/>
          <w:szCs w:val="22"/>
        </w:rPr>
      </w:pPr>
    </w:p>
    <w:p w14:paraId="57EA6BC4" w14:textId="2B2568ED" w:rsidR="00D6746C" w:rsidRDefault="00D6746C" w:rsidP="00CE7299">
      <w:pPr>
        <w:spacing w:line="360" w:lineRule="auto"/>
        <w:ind w:left="720"/>
        <w:jc w:val="both"/>
        <w:rPr>
          <w:rFonts w:ascii="Arial" w:hAnsi="Arial" w:cs="Arial"/>
          <w:b/>
          <w:i/>
          <w:sz w:val="22"/>
          <w:szCs w:val="22"/>
        </w:rPr>
      </w:pPr>
      <w:ins w:id="91" w:author="Chris Warburton (NESO)" w:date="2025-05-07T19:34:00Z" w16du:dateUtc="2025-05-07T18:34:00Z">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Pr>
            <w:rFonts w:ascii="Arial" w:hAnsi="Arial" w:cs="Arial"/>
            <w:i/>
            <w:sz w:val="22"/>
            <w:szCs w:val="22"/>
          </w:rPr>
          <w:t xml:space="preserve">plus </w:t>
        </w:r>
        <w:r w:rsidRPr="00F277E3">
          <w:rPr>
            <w:rFonts w:ascii="Arial" w:hAnsi="Arial" w:cs="Arial"/>
            <w:b/>
            <w:i/>
            <w:sz w:val="22"/>
            <w:szCs w:val="22"/>
          </w:rPr>
          <w:t>Wider Cancellation Charge</w:t>
        </w:r>
      </w:ins>
      <w:ins w:id="92" w:author="Chris Warburton (NESO)" w:date="2025-05-07T19:35:00Z" w16du:dateUtc="2025-05-07T18:35:00Z">
        <w:r w:rsidR="00657E1E">
          <w:rPr>
            <w:rFonts w:ascii="Arial" w:hAnsi="Arial" w:cs="Arial"/>
            <w:b/>
            <w:i/>
            <w:sz w:val="22"/>
            <w:szCs w:val="22"/>
          </w:rPr>
          <w:t xml:space="preserve"> </w:t>
        </w:r>
        <w:r w:rsidR="00657E1E" w:rsidRPr="009A3A94">
          <w:rPr>
            <w:rFonts w:ascii="Arial" w:hAnsi="Arial" w:cs="Arial"/>
            <w:bCs/>
            <w:i/>
            <w:sz w:val="22"/>
            <w:szCs w:val="22"/>
          </w:rPr>
          <w:t>plus</w:t>
        </w:r>
        <w:r w:rsidR="00657E1E">
          <w:rPr>
            <w:rFonts w:ascii="Arial" w:hAnsi="Arial" w:cs="Arial"/>
            <w:b/>
            <w:i/>
            <w:sz w:val="22"/>
            <w:szCs w:val="22"/>
          </w:rPr>
          <w:t xml:space="preserve"> Progression Commitment Fee.</w:t>
        </w:r>
      </w:ins>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93" w:name="OLE_LINK6"/>
      <w:bookmarkStart w:id="94"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93"/>
    <w:bookmarkEnd w:id="94"/>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 xml:space="preserve">provided it is negotiated on an </w:t>
      </w:r>
      <w:proofErr w:type="spellStart"/>
      <w:r w:rsidR="00703642" w:rsidRPr="00703642">
        <w:rPr>
          <w:rFonts w:ascii="Arial" w:hAnsi="Arial" w:cs="Arial"/>
          <w:sz w:val="22"/>
          <w:szCs w:val="22"/>
        </w:rPr>
        <w:t>arms length</w:t>
      </w:r>
      <w:proofErr w:type="spellEnd"/>
      <w:r w:rsidR="00703642" w:rsidRPr="00703642">
        <w:rPr>
          <w:rFonts w:ascii="Arial" w:hAnsi="Arial" w:cs="Arial"/>
          <w:sz w:val="22"/>
          <w:szCs w:val="22"/>
        </w:rPr>
        <w:t xml:space="preserve">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95" w:name="OLE_LINK8"/>
      <w:bookmarkStart w:id="96"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95"/>
      <w:bookmarkEnd w:id="96"/>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97" w:name="OLE_LINK3"/>
      <w:bookmarkStart w:id="98"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97"/>
      <w:bookmarkEnd w:id="98"/>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A68979F"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ins w:id="99" w:author="Chris Warburton (NESO)" w:date="2025-05-07T20:04:00Z" w16du:dateUtc="2025-05-07T19:04:00Z">
        <w:r w:rsidR="0061435F" w:rsidRPr="0061435F">
          <w:rPr>
            <w:rFonts w:ascii="Arial" w:hAnsi="Arial" w:cs="Arial"/>
            <w:bCs/>
            <w:sz w:val="22"/>
            <w:szCs w:val="22"/>
          </w:rPr>
          <w:t xml:space="preserve"> </w:t>
        </w:r>
        <w:r w:rsidR="0061435F">
          <w:rPr>
            <w:rFonts w:ascii="Arial" w:hAnsi="Arial" w:cs="Arial"/>
            <w:bCs/>
            <w:sz w:val="22"/>
            <w:szCs w:val="22"/>
          </w:rPr>
          <w:t xml:space="preserve">where the </w:t>
        </w:r>
        <w:r w:rsidR="0061435F" w:rsidRPr="0555E1DA">
          <w:rPr>
            <w:rFonts w:ascii="Arial" w:hAnsi="Arial" w:cs="Arial"/>
            <w:b/>
            <w:sz w:val="22"/>
            <w:szCs w:val="22"/>
            <w:rPrChange w:id="100" w:author="Angela Quinn (NESO)" w:date="2025-05-13T11:45:00Z" w16du:dateUtc="2025-05-13T10:45:00Z">
              <w:rPr>
                <w:rFonts w:ascii="Arial" w:hAnsi="Arial" w:cs="Arial"/>
                <w:bCs/>
                <w:sz w:val="22"/>
                <w:szCs w:val="22"/>
              </w:rPr>
            </w:rPrChange>
          </w:rPr>
          <w:t>PCF Activation Date</w:t>
        </w:r>
        <w:r w:rsidR="0061435F">
          <w:rPr>
            <w:rFonts w:ascii="Arial" w:hAnsi="Arial" w:cs="Arial"/>
            <w:bCs/>
            <w:sz w:val="22"/>
            <w:szCs w:val="22"/>
          </w:rPr>
          <w:t xml:space="preserve"> has not taken place</w:t>
        </w:r>
      </w:ins>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 xml:space="preserve">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 xml:space="preserve">up to the end of the first Financial Year (i.e. t =1), the lower of either (a) 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Default="00D40116" w:rsidP="00D40116">
      <w:pPr>
        <w:numPr>
          <w:ilvl w:val="1"/>
          <w:numId w:val="2"/>
        </w:numPr>
        <w:tabs>
          <w:tab w:val="clear" w:pos="2823"/>
          <w:tab w:val="num" w:pos="1701"/>
        </w:tabs>
        <w:ind w:left="1701" w:right="-874" w:hanging="425"/>
        <w:jc w:val="both"/>
        <w:rPr>
          <w:ins w:id="101" w:author="Chris Warburton (NESO)" w:date="2025-05-07T20:04:00Z" w16du:dateUtc="2025-05-07T19:04:00Z"/>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59596A50" w14:textId="77777777" w:rsidR="0061435F" w:rsidRDefault="0061435F" w:rsidP="0061435F">
      <w:pPr>
        <w:ind w:right="-874"/>
        <w:jc w:val="both"/>
        <w:rPr>
          <w:ins w:id="102" w:author="Chris Warburton (NESO)" w:date="2025-05-07T20:05:00Z" w16du:dateUtc="2025-05-07T19:05:00Z"/>
          <w:rFonts w:ascii="Arial" w:hAnsi="Arial" w:cs="Arial"/>
          <w:i/>
          <w:sz w:val="22"/>
          <w:szCs w:val="22"/>
          <w:lang w:val="sv-SE"/>
        </w:rPr>
      </w:pPr>
    </w:p>
    <w:p w14:paraId="7B4C7DA7" w14:textId="5046B2F0" w:rsidR="00EC1B95" w:rsidRPr="00D40116" w:rsidRDefault="00EC1B95">
      <w:pPr>
        <w:spacing w:line="360" w:lineRule="auto"/>
        <w:ind w:left="720"/>
        <w:jc w:val="both"/>
        <w:rPr>
          <w:rFonts w:ascii="Arial" w:hAnsi="Arial" w:cs="Arial"/>
          <w:i/>
          <w:sz w:val="22"/>
          <w:szCs w:val="22"/>
          <w:lang w:val="sv-SE"/>
        </w:rPr>
        <w:pPrChange w:id="103" w:author="Chris Warburton (NESO)" w:date="2025-05-07T20:05:00Z" w16du:dateUtc="2025-05-07T19:05:00Z">
          <w:pPr>
            <w:numPr>
              <w:ilvl w:val="1"/>
              <w:numId w:val="2"/>
            </w:numPr>
            <w:tabs>
              <w:tab w:val="num" w:pos="1701"/>
              <w:tab w:val="num" w:pos="2823"/>
            </w:tabs>
            <w:ind w:left="1701" w:right="-874" w:hanging="425"/>
            <w:jc w:val="both"/>
          </w:pPr>
        </w:pPrChange>
      </w:pPr>
      <w:ins w:id="104" w:author="Chris Warburton (NESO)" w:date="2025-05-07T20:05:00Z" w16du:dateUtc="2025-05-07T19:05:00Z">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be reduced</w:t>
        </w:r>
        <w:r w:rsidRPr="00030187">
          <w:rPr>
            <w:rFonts w:ascii="Arial" w:hAnsi="Arial" w:cs="Arial"/>
            <w:sz w:val="22"/>
            <w:szCs w:val="22"/>
          </w:rPr>
          <w:t xml:space="preserve"> before the </w:t>
        </w:r>
        <w:r>
          <w:rPr>
            <w:rFonts w:ascii="Arial" w:hAnsi="Arial" w:cs="Arial"/>
            <w:b/>
            <w:sz w:val="22"/>
            <w:szCs w:val="22"/>
          </w:rPr>
          <w:t>Trigger</w:t>
        </w:r>
        <w:r w:rsidRPr="00030187">
          <w:rPr>
            <w:rFonts w:ascii="Arial" w:hAnsi="Arial" w:cs="Arial"/>
            <w:b/>
            <w:sz w:val="22"/>
            <w:szCs w:val="22"/>
          </w:rPr>
          <w:t xml:space="preserve"> Date</w:t>
        </w:r>
        <w:r w:rsidRPr="0061435F">
          <w:rPr>
            <w:rFonts w:ascii="Arial" w:hAnsi="Arial" w:cs="Arial"/>
            <w:bCs/>
            <w:sz w:val="22"/>
            <w:szCs w:val="22"/>
          </w:rPr>
          <w:t xml:space="preserve"> </w:t>
        </w:r>
        <w:r>
          <w:rPr>
            <w:rFonts w:ascii="Arial" w:hAnsi="Arial" w:cs="Arial"/>
            <w:bCs/>
            <w:sz w:val="22"/>
            <w:szCs w:val="22"/>
          </w:rPr>
          <w:t xml:space="preserve">where the </w:t>
        </w:r>
        <w:r w:rsidRPr="00FC6AB2">
          <w:rPr>
            <w:rFonts w:ascii="Arial" w:hAnsi="Arial" w:cs="Arial"/>
            <w:b/>
            <w:sz w:val="22"/>
            <w:szCs w:val="22"/>
            <w:rPrChange w:id="105" w:author="Chris Warburton (NESO)" w:date="2025-05-12T20:04:00Z" w16du:dateUtc="2025-05-12T19:04:00Z">
              <w:rPr>
                <w:rFonts w:ascii="Arial" w:hAnsi="Arial" w:cs="Arial"/>
                <w:bCs/>
                <w:sz w:val="22"/>
                <w:szCs w:val="22"/>
              </w:rPr>
            </w:rPrChange>
          </w:rPr>
          <w:t>PCF Activation Date</w:t>
        </w:r>
        <w:r>
          <w:rPr>
            <w:rFonts w:ascii="Arial" w:hAnsi="Arial" w:cs="Arial"/>
            <w:bCs/>
            <w:sz w:val="22"/>
            <w:szCs w:val="22"/>
          </w:rPr>
          <w:t xml:space="preserve"> has taken place</w:t>
        </w:r>
      </w:ins>
      <w:ins w:id="106" w:author="Chris Warburton (NESO)" w:date="2025-05-12T12:12:00Z" w16du:dateUtc="2025-05-12T11:12:00Z">
        <w:r w:rsidR="00FC6AB2">
          <w:rPr>
            <w:rFonts w:ascii="Arial" w:hAnsi="Arial" w:cs="Arial"/>
            <w:bCs/>
            <w:sz w:val="22"/>
            <w:szCs w:val="22"/>
          </w:rPr>
          <w:t>,</w:t>
        </w:r>
      </w:ins>
      <w:ins w:id="107" w:author="Chris Warburton (NESO)" w:date="2025-05-07T20:05:00Z" w16du:dateUtc="2025-05-07T19:05:00Z">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w:t>
        </w:r>
      </w:ins>
      <w:ins w:id="108" w:author="Chris Warburton (NESO)" w:date="2025-05-07T20:29:00Z" w16du:dateUtc="2025-05-07T19:29:00Z">
        <w:r w:rsidR="008F7C59">
          <w:rPr>
            <w:rFonts w:ascii="Arial" w:hAnsi="Arial" w:cs="Arial"/>
            <w:sz w:val="22"/>
            <w:szCs w:val="22"/>
          </w:rPr>
          <w:t xml:space="preserve">using the formula in this </w:t>
        </w:r>
      </w:ins>
      <w:ins w:id="109" w:author="Chris Warburton (NESO)" w:date="2025-05-12T12:13:00Z" w16du:dateUtc="2025-05-12T11:13:00Z">
        <w:r w:rsidR="001B431B">
          <w:rPr>
            <w:rFonts w:ascii="Arial" w:hAnsi="Arial" w:cs="Arial"/>
            <w:sz w:val="22"/>
            <w:szCs w:val="22"/>
          </w:rPr>
          <w:t>P</w:t>
        </w:r>
      </w:ins>
      <w:ins w:id="110" w:author="Chris Warburton (NESO)" w:date="2025-05-07T20:29:00Z" w16du:dateUtc="2025-05-07T19:29:00Z">
        <w:r w:rsidR="008F7C59">
          <w:rPr>
            <w:rFonts w:ascii="Arial" w:hAnsi="Arial" w:cs="Arial"/>
            <w:sz w:val="22"/>
            <w:szCs w:val="22"/>
          </w:rPr>
          <w:t xml:space="preserve">aragraph above </w:t>
        </w:r>
      </w:ins>
      <w:ins w:id="111" w:author="Chris Warburton (NESO)" w:date="2025-05-12T12:13:00Z" w16du:dateUtc="2025-05-12T11:13:00Z">
        <w:r w:rsidR="003544E5">
          <w:rPr>
            <w:rFonts w:ascii="Arial" w:hAnsi="Arial" w:cs="Arial"/>
            <w:sz w:val="22"/>
            <w:szCs w:val="22"/>
          </w:rPr>
          <w:t>plus</w:t>
        </w:r>
      </w:ins>
      <w:ins w:id="112" w:author="Chris Warburton (NESO)" w:date="2025-05-07T20:29:00Z" w16du:dateUtc="2025-05-07T19:29:00Z">
        <w:r w:rsidR="008F7C59">
          <w:rPr>
            <w:rFonts w:ascii="Arial" w:hAnsi="Arial" w:cs="Arial"/>
            <w:sz w:val="22"/>
            <w:szCs w:val="22"/>
          </w:rPr>
          <w:t xml:space="preserve"> the </w:t>
        </w:r>
        <w:r w:rsidR="008F7C59">
          <w:rPr>
            <w:rFonts w:ascii="Arial" w:hAnsi="Arial" w:cs="Arial"/>
            <w:b/>
            <w:bCs/>
            <w:sz w:val="22"/>
            <w:szCs w:val="22"/>
          </w:rPr>
          <w:t>Progression Commitment Fee</w:t>
        </w:r>
      </w:ins>
      <w:ins w:id="113" w:author="Chris Warburton (NESO)" w:date="2025-05-07T20:07:00Z" w16du:dateUtc="2025-05-07T19:07:00Z">
        <w:r w:rsidR="003D3C2F">
          <w:rPr>
            <w:rFonts w:ascii="Arial" w:hAnsi="Arial" w:cs="Arial"/>
            <w:i/>
            <w:sz w:val="22"/>
            <w:szCs w:val="22"/>
            <w:lang w:val="sv-SE"/>
          </w:rPr>
          <w:t>.</w:t>
        </w:r>
      </w:ins>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38B91212"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Charging Date</w:t>
      </w:r>
      <w:ins w:id="114" w:author="Chris Warburton (NESO)" w:date="2025-05-12T12:13:00Z" w16du:dateUtc="2025-05-12T11:13:00Z">
        <w:r w:rsidR="002C0279" w:rsidRPr="00030187">
          <w:rPr>
            <w:rFonts w:ascii="Arial" w:hAnsi="Arial" w:cs="Arial"/>
            <w:b/>
            <w:sz w:val="22"/>
            <w:szCs w:val="22"/>
          </w:rPr>
          <w:t xml:space="preserve"> </w:t>
        </w:r>
        <w:r w:rsidR="00617D2E">
          <w:rPr>
            <w:rFonts w:ascii="Arial" w:hAnsi="Arial" w:cs="Arial"/>
            <w:bCs/>
            <w:sz w:val="22"/>
            <w:szCs w:val="22"/>
          </w:rPr>
          <w:t xml:space="preserve">where the </w:t>
        </w:r>
        <w:r w:rsidR="00617D2E" w:rsidRPr="13B79377">
          <w:rPr>
            <w:rFonts w:ascii="Arial" w:hAnsi="Arial" w:cs="Arial"/>
            <w:b/>
            <w:sz w:val="22"/>
            <w:szCs w:val="22"/>
            <w:rPrChange w:id="115" w:author="Angela Quinn (NESO)" w:date="2025-05-13T11:47:00Z" w16du:dateUtc="2025-05-13T10:47:00Z">
              <w:rPr>
                <w:rFonts w:ascii="Arial" w:hAnsi="Arial" w:cs="Arial"/>
                <w:bCs/>
                <w:sz w:val="22"/>
                <w:szCs w:val="22"/>
              </w:rPr>
            </w:rPrChange>
          </w:rPr>
          <w:t>PCF Activation Date</w:t>
        </w:r>
        <w:r w:rsidR="00617D2E">
          <w:rPr>
            <w:rFonts w:ascii="Arial" w:hAnsi="Arial" w:cs="Arial"/>
            <w:bCs/>
            <w:sz w:val="22"/>
            <w:szCs w:val="22"/>
          </w:rPr>
          <w:t xml:space="preserve"> has not taken place</w:t>
        </w:r>
      </w:ins>
      <w:r w:rsidR="002C0279" w:rsidRPr="00030187">
        <w:rPr>
          <w:rFonts w:ascii="Arial" w:hAnsi="Arial" w:cs="Arial"/>
          <w:b/>
          <w:sz w:val="22"/>
          <w:szCs w:val="22"/>
        </w:rPr>
        <w:t xml:space="preserv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 xml:space="preserve">Cancellation Charge </w:t>
      </w:r>
      <w:proofErr w:type="spellStart"/>
      <w:r>
        <w:rPr>
          <w:rFonts w:ascii="Arial" w:hAnsi="Arial" w:cs="Arial"/>
          <w:i/>
          <w:sz w:val="22"/>
          <w:szCs w:val="22"/>
        </w:rPr>
        <w:t>Profile</w:t>
      </w:r>
      <w:r w:rsidR="00512253" w:rsidRPr="009B33DC">
        <w:rPr>
          <w:rFonts w:ascii="Arial" w:hAnsi="Arial" w:cs="Arial"/>
          <w:i/>
          <w:sz w:val="22"/>
          <w:szCs w:val="22"/>
          <w:vertAlign w:val="subscript"/>
        </w:rPr>
        <w:t>t</w:t>
      </w:r>
      <w:proofErr w:type="spellEnd"/>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w:t>
      </w:r>
      <w:proofErr w:type="spellStart"/>
      <w:r w:rsidR="001925EA">
        <w:rPr>
          <w:rFonts w:ascii="Arial" w:hAnsi="Arial" w:cs="Arial"/>
          <w:i/>
          <w:sz w:val="22"/>
          <w:szCs w:val="22"/>
        </w:rPr>
        <w:t>Profile</w:t>
      </w:r>
      <w:r w:rsidR="00512253" w:rsidRPr="0091776A">
        <w:rPr>
          <w:rFonts w:ascii="Arial" w:hAnsi="Arial" w:cs="Arial"/>
          <w:i/>
          <w:sz w:val="22"/>
          <w:szCs w:val="22"/>
          <w:vertAlign w:val="subscript"/>
        </w:rPr>
        <w:t>t</w:t>
      </w:r>
      <w:proofErr w:type="spellEnd"/>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F94B9E" w:rsidRDefault="0088661B" w:rsidP="0088661B">
      <w:pPr>
        <w:numPr>
          <w:ilvl w:val="1"/>
          <w:numId w:val="2"/>
        </w:numPr>
        <w:tabs>
          <w:tab w:val="num" w:pos="1701"/>
        </w:tabs>
        <w:ind w:left="1701" w:hanging="425"/>
        <w:jc w:val="both"/>
        <w:rPr>
          <w:ins w:id="116" w:author="Chris Warburton (NESO)" w:date="2025-05-07T20:08:00Z" w16du:dateUtc="2025-05-07T19:08:00Z"/>
          <w:rFonts w:ascii="Arial" w:hAnsi="Arial" w:cs="Arial"/>
          <w:i/>
          <w:sz w:val="22"/>
          <w:szCs w:val="22"/>
          <w:rPrChange w:id="117" w:author="Chris Warburton (NESO)" w:date="2025-05-07T20:08:00Z" w16du:dateUtc="2025-05-07T19:08:00Z">
            <w:rPr>
              <w:ins w:id="118" w:author="Chris Warburton (NESO)" w:date="2025-05-07T20:08:00Z" w16du:dateUtc="2025-05-07T19:08:00Z"/>
              <w:rFonts w:ascii="Arial" w:hAnsi="Arial" w:cs="Arial"/>
              <w:i/>
              <w:sz w:val="22"/>
              <w:szCs w:val="22"/>
              <w:lang w:val="fr-FR"/>
            </w:rPr>
          </w:rPrChange>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34983581" w14:textId="77777777" w:rsidR="00F94B9E" w:rsidRDefault="00F94B9E" w:rsidP="00F94B9E">
      <w:pPr>
        <w:tabs>
          <w:tab w:val="num" w:pos="2823"/>
        </w:tabs>
        <w:jc w:val="both"/>
        <w:rPr>
          <w:ins w:id="119" w:author="Chris Warburton (NESO)" w:date="2025-05-07T20:08:00Z" w16du:dateUtc="2025-05-07T19:08:00Z"/>
          <w:rFonts w:ascii="Arial" w:hAnsi="Arial" w:cs="Arial"/>
          <w:i/>
          <w:sz w:val="22"/>
          <w:szCs w:val="22"/>
          <w:lang w:val="fr-FR"/>
        </w:rPr>
      </w:pPr>
    </w:p>
    <w:p w14:paraId="2C4B53C8" w14:textId="5FDE5EB1" w:rsidR="00F94B9E" w:rsidRPr="008F7C59" w:rsidRDefault="00F94B9E">
      <w:pPr>
        <w:spacing w:line="360" w:lineRule="auto"/>
        <w:ind w:left="720"/>
        <w:jc w:val="both"/>
        <w:rPr>
          <w:ins w:id="120" w:author="Chris Warburton (NESO)" w:date="2025-05-07T20:08:00Z" w16du:dateUtc="2025-05-07T19:08:00Z"/>
          <w:rFonts w:ascii="Arial" w:hAnsi="Arial" w:cs="Arial"/>
          <w:i/>
          <w:sz w:val="22"/>
          <w:szCs w:val="22"/>
        </w:rPr>
        <w:pPrChange w:id="121" w:author="Chris Warburton (NESO)" w:date="2025-05-07T20:27:00Z" w16du:dateUtc="2025-05-07T19:27:00Z">
          <w:pPr>
            <w:spacing w:line="360" w:lineRule="auto"/>
            <w:ind w:left="720"/>
          </w:pPr>
        </w:pPrChange>
      </w:pPr>
      <w:ins w:id="122" w:author="Chris Warburton (NESO)" w:date="2025-05-07T20:08:00Z" w16du:dateUtc="2025-05-07T19:08:00Z">
        <w:r>
          <w:rPr>
            <w:rFonts w:ascii="Arial" w:hAnsi="Arial" w:cs="Arial"/>
            <w:sz w:val="22"/>
            <w:szCs w:val="22"/>
          </w:rPr>
          <w:t>W</w:t>
        </w:r>
        <w:r w:rsidRPr="00030187">
          <w:rPr>
            <w:rFonts w:ascii="Arial" w:hAnsi="Arial" w:cs="Arial"/>
            <w:sz w:val="22"/>
            <w:szCs w:val="22"/>
          </w:rPr>
          <w:t xml:space="preserve">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 xml:space="preserve">is reduced </w:t>
        </w:r>
        <w:r w:rsidRPr="00030187">
          <w:rPr>
            <w:rFonts w:ascii="Arial" w:hAnsi="Arial" w:cs="Arial"/>
            <w:sz w:val="22"/>
            <w:szCs w:val="22"/>
          </w:rPr>
          <w:t xml:space="preserve">on or after the </w:t>
        </w:r>
        <w:r w:rsidRPr="00030187">
          <w:rPr>
            <w:rFonts w:ascii="Arial" w:hAnsi="Arial" w:cs="Arial"/>
            <w:b/>
            <w:sz w:val="22"/>
            <w:szCs w:val="22"/>
          </w:rPr>
          <w:t>Trigger Date</w:t>
        </w:r>
        <w:r w:rsidRPr="00030187">
          <w:rPr>
            <w:rFonts w:ascii="Arial" w:hAnsi="Arial" w:cs="Arial"/>
            <w:sz w:val="22"/>
            <w:szCs w:val="22"/>
          </w:rPr>
          <w:t xml:space="preserve"> </w:t>
        </w:r>
        <w:r>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Charging Date</w:t>
        </w:r>
      </w:ins>
      <w:ins w:id="123" w:author="Chris Warburton (NESO)" w:date="2025-05-07T20:09:00Z" w16du:dateUtc="2025-05-07T19:09:00Z">
        <w:r>
          <w:rPr>
            <w:rFonts w:ascii="Arial" w:hAnsi="Arial" w:cs="Arial"/>
            <w:b/>
            <w:sz w:val="22"/>
            <w:szCs w:val="22"/>
          </w:rPr>
          <w:t xml:space="preserve"> </w:t>
        </w:r>
        <w:r>
          <w:rPr>
            <w:rFonts w:ascii="Arial" w:hAnsi="Arial" w:cs="Arial"/>
            <w:bCs/>
            <w:sz w:val="22"/>
            <w:szCs w:val="22"/>
          </w:rPr>
          <w:t xml:space="preserve">where the </w:t>
        </w:r>
        <w:r w:rsidRPr="00617D2E">
          <w:rPr>
            <w:rFonts w:ascii="Arial" w:hAnsi="Arial" w:cs="Arial"/>
            <w:b/>
            <w:sz w:val="22"/>
            <w:szCs w:val="22"/>
            <w:rPrChange w:id="124" w:author="Chris Warburton (NESO)" w:date="2025-05-12T20:04:00Z" w16du:dateUtc="2025-05-12T19:04:00Z">
              <w:rPr>
                <w:rFonts w:ascii="Arial" w:hAnsi="Arial" w:cs="Arial"/>
                <w:bCs/>
                <w:sz w:val="22"/>
                <w:szCs w:val="22"/>
              </w:rPr>
            </w:rPrChange>
          </w:rPr>
          <w:t>PCF Activation Date</w:t>
        </w:r>
        <w:r>
          <w:rPr>
            <w:rFonts w:ascii="Arial" w:hAnsi="Arial" w:cs="Arial"/>
            <w:bCs/>
            <w:sz w:val="22"/>
            <w:szCs w:val="22"/>
          </w:rPr>
          <w:t xml:space="preserve"> has taken place</w:t>
        </w:r>
      </w:ins>
      <w:ins w:id="125" w:author="Chris Warburton (NESO)" w:date="2025-05-07T20:08:00Z" w16du:dateUtc="2025-05-07T19:08:00Z">
        <w:r w:rsidRPr="00030187">
          <w:rPr>
            <w:rFonts w:ascii="Arial" w:hAnsi="Arial" w:cs="Arial"/>
            <w:b/>
            <w:sz w:val="22"/>
            <w:szCs w:val="22"/>
          </w:rPr>
          <w:t xml:space="preserve"> </w:t>
        </w:r>
        <w:r w:rsidRPr="00030187">
          <w:rPr>
            <w:rFonts w:ascii="Arial" w:hAnsi="Arial" w:cs="Arial"/>
            <w:sz w:val="22"/>
            <w:szCs w:val="22"/>
          </w:rPr>
          <w:t xml:space="preserve">a </w:t>
        </w:r>
        <w:r w:rsidRPr="00030187">
          <w:rPr>
            <w:rFonts w:ascii="Arial" w:hAnsi="Arial" w:cs="Arial"/>
            <w:b/>
            <w:sz w:val="22"/>
            <w:szCs w:val="22"/>
          </w:rPr>
          <w:t xml:space="preserve">User </w:t>
        </w:r>
        <w:r w:rsidRPr="00030187">
          <w:rPr>
            <w:rFonts w:ascii="Arial" w:hAnsi="Arial" w:cs="Arial"/>
            <w:sz w:val="22"/>
            <w:szCs w:val="22"/>
          </w:rPr>
          <w:t xml:space="preserve">shall pay the </w:t>
        </w:r>
        <w:r w:rsidRPr="00030187">
          <w:rPr>
            <w:rFonts w:ascii="Arial" w:hAnsi="Arial" w:cs="Arial"/>
            <w:b/>
            <w:sz w:val="22"/>
            <w:szCs w:val="22"/>
          </w:rPr>
          <w:t xml:space="preserve">Cancellation Charge </w:t>
        </w:r>
        <w:r w:rsidRPr="00030187">
          <w:rPr>
            <w:rFonts w:ascii="Arial" w:hAnsi="Arial" w:cs="Arial"/>
            <w:sz w:val="22"/>
            <w:szCs w:val="22"/>
          </w:rPr>
          <w:t xml:space="preserve">calculated </w:t>
        </w:r>
      </w:ins>
      <w:ins w:id="126" w:author="Chris Warburton (NESO)" w:date="2025-05-07T20:27:00Z" w16du:dateUtc="2025-05-07T19:27:00Z">
        <w:r w:rsidR="006138CB">
          <w:rPr>
            <w:rFonts w:ascii="Arial" w:hAnsi="Arial" w:cs="Arial"/>
            <w:sz w:val="22"/>
            <w:szCs w:val="22"/>
          </w:rPr>
          <w:t>using the</w:t>
        </w:r>
      </w:ins>
      <w:ins w:id="127" w:author="Chris Warburton (NESO)" w:date="2025-05-07T20:28:00Z" w16du:dateUtc="2025-05-07T19:28:00Z">
        <w:r w:rsidR="006138CB">
          <w:rPr>
            <w:rFonts w:ascii="Arial" w:hAnsi="Arial" w:cs="Arial"/>
            <w:sz w:val="22"/>
            <w:szCs w:val="22"/>
          </w:rPr>
          <w:t xml:space="preserve"> formula in this paragraph above</w:t>
        </w:r>
      </w:ins>
      <w:ins w:id="128" w:author="Chris Warburton (NESO)" w:date="2025-05-12T12:14:00Z" w16du:dateUtc="2025-05-12T11:14:00Z">
        <w:r w:rsidR="00617D2E">
          <w:rPr>
            <w:rFonts w:ascii="Arial" w:hAnsi="Arial" w:cs="Arial"/>
            <w:sz w:val="22"/>
            <w:szCs w:val="22"/>
          </w:rPr>
          <w:t xml:space="preserve"> plus</w:t>
        </w:r>
      </w:ins>
      <w:ins w:id="129" w:author="Chris Warburton (NESO)" w:date="2025-05-07T20:28:00Z" w16du:dateUtc="2025-05-07T19:28:00Z">
        <w:r w:rsidR="006138CB">
          <w:rPr>
            <w:rFonts w:ascii="Arial" w:hAnsi="Arial" w:cs="Arial"/>
            <w:sz w:val="22"/>
            <w:szCs w:val="22"/>
          </w:rPr>
          <w:t xml:space="preserve"> the </w:t>
        </w:r>
        <w:r w:rsidR="006138CB">
          <w:rPr>
            <w:rFonts w:ascii="Arial" w:hAnsi="Arial" w:cs="Arial"/>
            <w:b/>
            <w:bCs/>
            <w:sz w:val="22"/>
            <w:szCs w:val="22"/>
          </w:rPr>
          <w:t>P</w:t>
        </w:r>
        <w:r w:rsidR="008F7C59">
          <w:rPr>
            <w:rFonts w:ascii="Arial" w:hAnsi="Arial" w:cs="Arial"/>
            <w:b/>
            <w:bCs/>
            <w:sz w:val="22"/>
            <w:szCs w:val="22"/>
          </w:rPr>
          <w:t>rogression Commitment Fee</w:t>
        </w:r>
        <w:r w:rsidR="008F7C59">
          <w:rPr>
            <w:rFonts w:ascii="Arial" w:hAnsi="Arial" w:cs="Arial"/>
            <w:sz w:val="22"/>
            <w:szCs w:val="22"/>
          </w:rPr>
          <w:t>.</w:t>
        </w:r>
      </w:ins>
    </w:p>
    <w:p w14:paraId="37326D34" w14:textId="77777777" w:rsidR="00F94B9E" w:rsidRPr="0088661B" w:rsidRDefault="00F94B9E">
      <w:pPr>
        <w:tabs>
          <w:tab w:val="num" w:pos="2823"/>
        </w:tabs>
        <w:jc w:val="both"/>
        <w:rPr>
          <w:rFonts w:ascii="Arial" w:hAnsi="Arial" w:cs="Arial"/>
          <w:i/>
          <w:sz w:val="22"/>
          <w:szCs w:val="22"/>
        </w:rPr>
        <w:pPrChange w:id="130" w:author="Chris Warburton (NESO)" w:date="2025-05-07T20:08:00Z" w16du:dateUtc="2025-05-07T19:08:00Z">
          <w:pPr>
            <w:numPr>
              <w:ilvl w:val="1"/>
              <w:numId w:val="2"/>
            </w:numPr>
            <w:tabs>
              <w:tab w:val="num" w:pos="1701"/>
              <w:tab w:val="num" w:pos="2823"/>
            </w:tabs>
            <w:ind w:left="1701" w:hanging="425"/>
            <w:jc w:val="both"/>
          </w:pPr>
        </w:pPrChange>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77777777"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77777777" w:rsidR="00892EF0"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w:t>
      </w:r>
      <w:proofErr w:type="spellStart"/>
      <w:r w:rsidR="00C02989">
        <w:rPr>
          <w:rFonts w:ascii="Arial" w:hAnsi="Arial" w:cs="Arial"/>
          <w:i/>
          <w:sz w:val="22"/>
          <w:szCs w:val="22"/>
        </w:rPr>
        <w:t>Profile</w:t>
      </w:r>
      <w:r w:rsidR="00892EF0" w:rsidRPr="00030187">
        <w:rPr>
          <w:rFonts w:ascii="Arial" w:hAnsi="Arial" w:cs="Arial"/>
          <w:i/>
          <w:sz w:val="22"/>
          <w:szCs w:val="22"/>
          <w:vertAlign w:val="subscript"/>
        </w:rPr>
        <w:t>t</w:t>
      </w:r>
      <w:proofErr w:type="spellEnd"/>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 xml:space="preserve">the </w:t>
      </w:r>
      <w:proofErr w:type="spellStart"/>
      <w:r w:rsidRPr="009A1689">
        <w:rPr>
          <w:rFonts w:ascii="Arial" w:hAnsi="Arial" w:cs="Arial"/>
          <w:i/>
          <w:sz w:val="22"/>
          <w:szCs w:val="22"/>
          <w:lang w:val="fr-FR"/>
        </w:rPr>
        <w:t>period</w:t>
      </w:r>
      <w:proofErr w:type="spellEnd"/>
      <w:r w:rsidRPr="009A1689">
        <w:rPr>
          <w:rFonts w:ascii="Arial" w:hAnsi="Arial" w:cs="Arial"/>
          <w:i/>
          <w:sz w:val="22"/>
          <w:szCs w:val="22"/>
          <w:lang w:val="fr-FR"/>
        </w:rPr>
        <w:t xml:space="preserve"> of 20 Business Days (inclusive) </w:t>
      </w:r>
      <w:proofErr w:type="spellStart"/>
      <w:r w:rsidRPr="009A1689">
        <w:rPr>
          <w:rFonts w:ascii="Arial" w:hAnsi="Arial" w:cs="Arial"/>
          <w:i/>
          <w:sz w:val="22"/>
          <w:szCs w:val="22"/>
          <w:lang w:val="fr-FR"/>
        </w:rPr>
        <w:t>from</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day</w:t>
      </w:r>
      <w:proofErr w:type="spellEnd"/>
      <w:r w:rsidRPr="009A1689">
        <w:rPr>
          <w:rFonts w:ascii="Arial" w:hAnsi="Arial" w:cs="Arial"/>
          <w:i/>
          <w:sz w:val="22"/>
          <w:szCs w:val="22"/>
          <w:lang w:val="fr-FR"/>
        </w:rPr>
        <w:t xml:space="preserve"> on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having</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exhausted</w:t>
      </w:r>
      <w:proofErr w:type="spellEnd"/>
      <w:r w:rsidRPr="009A1689">
        <w:rPr>
          <w:rFonts w:ascii="Arial" w:hAnsi="Arial" w:cs="Arial"/>
          <w:i/>
          <w:sz w:val="22"/>
          <w:szCs w:val="22"/>
          <w:lang w:val="fr-FR"/>
        </w:rPr>
        <w:t xml:space="preserve"> all </w:t>
      </w:r>
      <w:proofErr w:type="spellStart"/>
      <w:r w:rsidRPr="009A1689">
        <w:rPr>
          <w:rFonts w:ascii="Arial" w:hAnsi="Arial" w:cs="Arial"/>
          <w:i/>
          <w:sz w:val="22"/>
          <w:szCs w:val="22"/>
          <w:lang w:val="fr-FR"/>
        </w:rPr>
        <w:t>appeals</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Judicial</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Review</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proceedings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against</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Authority’s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decision</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approve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are </w:t>
      </w:r>
      <w:proofErr w:type="spellStart"/>
      <w:r w:rsidRPr="009A1689">
        <w:rPr>
          <w:rFonts w:ascii="Arial" w:hAnsi="Arial" w:cs="Arial"/>
          <w:i/>
          <w:sz w:val="22"/>
          <w:szCs w:val="22"/>
          <w:lang w:val="fr-FR"/>
        </w:rPr>
        <w:t>concluded</w:t>
      </w:r>
      <w:proofErr w:type="spellEnd"/>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 xml:space="preserve">The « CMP213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 </w:t>
      </w:r>
      <w:proofErr w:type="spellStart"/>
      <w:r w:rsidRPr="009A1689">
        <w:rPr>
          <w:rFonts w:ascii="Arial" w:hAnsi="Arial" w:cs="Arial"/>
          <w:i/>
          <w:sz w:val="22"/>
          <w:szCs w:val="22"/>
          <w:lang w:val="fr-FR"/>
        </w:rPr>
        <w:t>means</w:t>
      </w:r>
      <w:proofErr w:type="spellEnd"/>
      <w:r w:rsidRPr="009A1689">
        <w:rPr>
          <w:rFonts w:ascii="Arial" w:hAnsi="Arial" w:cs="Arial"/>
          <w:i/>
          <w:sz w:val="22"/>
          <w:szCs w:val="22"/>
          <w:lang w:val="fr-FR"/>
        </w:rPr>
        <w:t xml:space="preserve"> the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in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w:t>
      </w:r>
      <w:proofErr w:type="spellStart"/>
      <w:r w:rsidRPr="009A1689">
        <w:rPr>
          <w:rFonts w:ascii="Arial" w:hAnsi="Arial" w:cs="Arial"/>
          <w:i/>
          <w:sz w:val="22"/>
          <w:szCs w:val="22"/>
          <w:lang w:val="fr-FR"/>
        </w:rPr>
        <w:t>is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directed</w:t>
      </w:r>
      <w:proofErr w:type="spellEnd"/>
      <w:r w:rsidRPr="009A1689">
        <w:rPr>
          <w:rFonts w:ascii="Arial" w:hAnsi="Arial" w:cs="Arial"/>
          <w:i/>
          <w:sz w:val="22"/>
          <w:szCs w:val="22"/>
          <w:lang w:val="fr-FR"/>
        </w:rPr>
        <w:t xml:space="preserve"> by the </w:t>
      </w:r>
      <w:proofErr w:type="spellStart"/>
      <w:r w:rsidRPr="009A1689">
        <w:rPr>
          <w:rFonts w:ascii="Arial" w:hAnsi="Arial" w:cs="Arial"/>
          <w:i/>
          <w:sz w:val="22"/>
          <w:szCs w:val="22"/>
          <w:lang w:val="fr-FR"/>
        </w:rPr>
        <w:t>Authority</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take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effect</w:t>
      </w:r>
      <w:proofErr w:type="spellEnd"/>
      <w:r w:rsidRPr="009A1689">
        <w:rPr>
          <w:rFonts w:ascii="Arial" w:hAnsi="Arial" w:cs="Arial"/>
          <w:i/>
          <w:sz w:val="22"/>
          <w:szCs w:val="22"/>
          <w:lang w:val="fr-FR"/>
        </w:rPr>
        <w: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proofErr w:type="spellStart"/>
      <w:r w:rsidRPr="00792D3F">
        <w:rPr>
          <w:rFonts w:ascii="Arial" w:hAnsi="Arial" w:cs="Arial"/>
          <w:i/>
          <w:sz w:val="22"/>
          <w:szCs w:val="22"/>
          <w:lang w:val="fr-FR"/>
        </w:rPr>
        <w:t>Wider</w:t>
      </w:r>
      <w:proofErr w:type="spellEnd"/>
      <w:r w:rsidRPr="00792D3F">
        <w:rPr>
          <w:rFonts w:ascii="Arial" w:hAnsi="Arial" w:cs="Arial"/>
          <w:i/>
          <w:sz w:val="22"/>
          <w:szCs w:val="22"/>
          <w:lang w:val="fr-FR"/>
        </w:rPr>
        <w:t xml:space="preserve">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w:t>
      </w:r>
      <w:proofErr w:type="spellStart"/>
      <w:r>
        <w:rPr>
          <w:rFonts w:ascii="Arial" w:hAnsi="Arial" w:cs="Arial"/>
          <w:i/>
          <w:sz w:val="22"/>
          <w:szCs w:val="22"/>
          <w:lang w:val="fr-FR"/>
        </w:rPr>
        <w:t>zero</w:t>
      </w:r>
      <w:proofErr w:type="spellEnd"/>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131" w:name="_DV_M343"/>
      <w:bookmarkStart w:id="132" w:name="_DV_M344"/>
      <w:bookmarkStart w:id="133" w:name="_DV_M345"/>
      <w:bookmarkEnd w:id="131"/>
      <w:bookmarkEnd w:id="132"/>
      <w:bookmarkEnd w:id="133"/>
      <w:r w:rsidR="00892EF0" w:rsidRPr="00AB26A3">
        <w:rPr>
          <w:rFonts w:ascii="Arial" w:hAnsi="Arial" w:cs="Arial"/>
          <w:b/>
          <w:sz w:val="22"/>
          <w:szCs w:val="22"/>
        </w:rPr>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2B5DE59A"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31DDE92F"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0C6F0E00"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34" w:name="OLE_LINK1"/>
      <w:bookmarkStart w:id="135"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134"/>
      <w:bookmarkEnd w:id="135"/>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C3D0A">
        <w:rPr>
          <w:rFonts w:ascii="Arial" w:hAnsi="Arial" w:cs="Arial"/>
          <w:sz w:val="22"/>
          <w:szCs w:val="22"/>
        </w:rPr>
        <w:t>.</w:t>
      </w:r>
    </w:p>
    <w:p w14:paraId="675B836F" w14:textId="77777777" w:rsidR="000B7B77" w:rsidRPr="00246736" w:rsidRDefault="000B7B77"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136" w:name="OLE_LINK14"/>
      <w:bookmarkStart w:id="137" w:name="OLE_LINK15"/>
      <w:r w:rsidR="00455E34">
        <w:rPr>
          <w:rFonts w:ascii="Arial" w:hAnsi="Arial" w:cs="Arial"/>
          <w:b/>
          <w:sz w:val="22"/>
          <w:szCs w:val="22"/>
        </w:rPr>
        <w:t>Cancellation Charge Statement</w:t>
      </w:r>
      <w:bookmarkEnd w:id="136"/>
      <w:bookmarkEnd w:id="137"/>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Pr>
          <w:rFonts w:ascii="Arial" w:hAnsi="Arial" w:cs="Arial"/>
          <w:sz w:val="22"/>
          <w:szCs w:val="22"/>
        </w:rPr>
        <w:t xml:space="preserve">, </w:t>
      </w:r>
      <w:r w:rsidR="00C37B28" w:rsidRPr="00B87597">
        <w:rPr>
          <w:rFonts w:ascii="Arial" w:hAnsi="Arial" w:cs="Arial"/>
          <w:b/>
          <w:sz w:val="22"/>
          <w:szCs w:val="22"/>
        </w:rPr>
        <w:t>Attributable Works Amount</w:t>
      </w:r>
      <w:r w:rsidR="00C37B28">
        <w:rPr>
          <w:rFonts w:ascii="Arial" w:hAnsi="Arial" w:cs="Arial"/>
          <w:sz w:val="22"/>
          <w:szCs w:val="22"/>
        </w:rPr>
        <w:t xml:space="preserve"> </w:t>
      </w:r>
      <w:smartTag w:uri="urn:schemas-microsoft-com:office:smarttags" w:element="PersonName">
        <w:r w:rsidR="00C37B28">
          <w:rPr>
            <w:rFonts w:ascii="Arial" w:hAnsi="Arial" w:cs="Arial"/>
            <w:sz w:val="22"/>
            <w:szCs w:val="22"/>
          </w:rPr>
          <w:t>and</w:t>
        </w:r>
      </w:smartTag>
      <w:r w:rsidR="00C37B28">
        <w:rPr>
          <w:rFonts w:ascii="Arial" w:hAnsi="Arial" w:cs="Arial"/>
          <w:sz w:val="22"/>
          <w:szCs w:val="22"/>
        </w:rPr>
        <w:t xml:space="preserve">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w:t>
      </w:r>
      <w:smartTag w:uri="urn:schemas-microsoft-com:office:smarttags" w:element="PersonName">
        <w:r w:rsidR="00454083">
          <w:rPr>
            <w:rFonts w:ascii="Arial" w:hAnsi="Arial" w:cs="Arial"/>
            <w:sz w:val="22"/>
            <w:szCs w:val="22"/>
          </w:rPr>
          <w:t>and</w:t>
        </w:r>
      </w:smartTag>
      <w:r w:rsidR="00454083">
        <w:rPr>
          <w:rFonts w:ascii="Arial" w:hAnsi="Arial" w:cs="Arial"/>
          <w:sz w:val="22"/>
          <w:szCs w:val="22"/>
        </w:rPr>
        <w:t xml:space="preserve">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3C6BEA"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tab/>
      </w:r>
      <w:bookmarkStart w:id="138" w:name="OLE_LINK16"/>
      <w:bookmarkStart w:id="139"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138"/>
    <w:bookmarkEnd w:id="139"/>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D98576D"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ins w:id="140" w:author="Chris Warburton (NESO)" w:date="2025-05-07T21:15:00Z" w16du:dateUtc="2025-05-07T20:15:00Z">
        <w:r w:rsidR="002360E9">
          <w:rPr>
            <w:rFonts w:ascii="Arial" w:hAnsi="Arial" w:cs="Arial"/>
            <w:b/>
            <w:sz w:val="22"/>
            <w:szCs w:val="22"/>
          </w:rPr>
          <w:t xml:space="preserve"> </w:t>
        </w:r>
      </w:ins>
      <w:ins w:id="141" w:author="Chris Warburton (NESO)" w:date="2025-05-07T21:16:00Z" w16du:dateUtc="2025-05-07T20:16:00Z">
        <w:r w:rsidR="002360E9">
          <w:rPr>
            <w:rFonts w:ascii="Arial" w:hAnsi="Arial" w:cs="Arial"/>
            <w:bCs/>
            <w:sz w:val="22"/>
            <w:szCs w:val="22"/>
          </w:rPr>
          <w:t xml:space="preserve">where the </w:t>
        </w:r>
        <w:r w:rsidR="002360E9" w:rsidRPr="45667F04">
          <w:rPr>
            <w:rFonts w:ascii="Arial" w:hAnsi="Arial" w:cs="Arial"/>
            <w:b/>
            <w:sz w:val="22"/>
            <w:szCs w:val="22"/>
            <w:rPrChange w:id="142" w:author="Angela Quinn (NESO)" w:date="2025-05-13T11:53:00Z" w16du:dateUtc="2025-05-13T10:53:00Z">
              <w:rPr>
                <w:rFonts w:ascii="Arial" w:hAnsi="Arial" w:cs="Arial"/>
                <w:bCs/>
                <w:sz w:val="22"/>
                <w:szCs w:val="22"/>
              </w:rPr>
            </w:rPrChange>
          </w:rPr>
          <w:t>PCF Activation Dat</w:t>
        </w:r>
        <w:r w:rsidR="002360E9" w:rsidRPr="259BBB2F">
          <w:rPr>
            <w:rFonts w:ascii="Arial" w:hAnsi="Arial" w:cs="Arial"/>
            <w:b/>
            <w:sz w:val="22"/>
            <w:szCs w:val="22"/>
            <w:rPrChange w:id="143" w:author="Angela Quinn (NESO)" w:date="2025-05-13T11:53:00Z" w16du:dateUtc="2025-05-13T10:53:00Z">
              <w:rPr>
                <w:rFonts w:ascii="Arial" w:hAnsi="Arial" w:cs="Arial"/>
                <w:bCs/>
                <w:sz w:val="22"/>
                <w:szCs w:val="22"/>
              </w:rPr>
            </w:rPrChange>
          </w:rPr>
          <w:t>e</w:t>
        </w:r>
        <w:r w:rsidR="002360E9">
          <w:rPr>
            <w:rFonts w:ascii="Arial" w:hAnsi="Arial" w:cs="Arial"/>
            <w:bCs/>
            <w:sz w:val="22"/>
            <w:szCs w:val="22"/>
          </w:rPr>
          <w:t xml:space="preserve"> has not taken place,</w:t>
        </w:r>
      </w:ins>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shd w:val="clear" w:color="auto" w:fill="auto"/>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shd w:val="clear" w:color="auto" w:fill="auto"/>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shd w:val="clear" w:color="auto" w:fill="auto"/>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shd w:val="clear" w:color="auto" w:fill="auto"/>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shd w:val="clear" w:color="auto" w:fill="auto"/>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shd w:val="clear" w:color="auto" w:fill="auto"/>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shd w:val="clear" w:color="auto" w:fill="auto"/>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shd w:val="clear" w:color="auto" w:fill="auto"/>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14E71AE1" w14:textId="77777777" w:rsidR="00AC743A" w:rsidRDefault="00AC743A" w:rsidP="00075824">
      <w:pPr>
        <w:tabs>
          <w:tab w:val="left" w:pos="0"/>
        </w:tabs>
        <w:spacing w:line="360" w:lineRule="auto"/>
        <w:ind w:left="601" w:hanging="601"/>
        <w:jc w:val="both"/>
        <w:rPr>
          <w:ins w:id="144" w:author="Chris Warburton (NESO)" w:date="2025-05-07T21:17:00Z" w16du:dateUtc="2025-05-07T20:17:00Z"/>
          <w:rFonts w:ascii="Arial" w:hAnsi="Arial" w:cs="Arial"/>
          <w:b/>
          <w:sz w:val="22"/>
          <w:szCs w:val="22"/>
        </w:rPr>
      </w:pPr>
    </w:p>
    <w:p w14:paraId="0C197C00" w14:textId="3E58A3FA" w:rsidR="00AC743A" w:rsidRPr="00030187" w:rsidRDefault="00AC743A" w:rsidP="00AC743A">
      <w:pPr>
        <w:spacing w:line="360" w:lineRule="auto"/>
        <w:ind w:left="700" w:hanging="700"/>
        <w:jc w:val="both"/>
        <w:rPr>
          <w:ins w:id="145" w:author="Chris Warburton (NESO)" w:date="2025-05-07T21:18:00Z" w16du:dateUtc="2025-05-07T20:18:00Z"/>
          <w:rFonts w:ascii="Arial" w:hAnsi="Arial" w:cs="Arial"/>
          <w:sz w:val="22"/>
          <w:szCs w:val="22"/>
        </w:rPr>
      </w:pPr>
      <w:ins w:id="146" w:author="Chris Warburton (NESO)" w:date="2025-05-07T21:17:00Z" w16du:dateUtc="2025-05-07T20:17:00Z">
        <w:r>
          <w:rPr>
            <w:rFonts w:ascii="Arial" w:hAnsi="Arial" w:cs="Arial"/>
            <w:b/>
            <w:sz w:val="22"/>
            <w:szCs w:val="22"/>
          </w:rPr>
          <w:t>3.2A</w:t>
        </w:r>
        <w:r>
          <w:tab/>
        </w:r>
      </w:ins>
      <w:ins w:id="147" w:author="Chris Warburton (NESO)" w:date="2025-05-07T21:18:00Z" w16du:dateUtc="2025-05-07T20:18:00Z">
        <w:r w:rsidRPr="00030187">
          <w:rPr>
            <w:rFonts w:ascii="Arial" w:hAnsi="Arial" w:cs="Arial"/>
            <w:sz w:val="22"/>
            <w:szCs w:val="22"/>
          </w:rPr>
          <w:t xml:space="preserve">On or after the </w:t>
        </w:r>
        <w:r w:rsidRPr="00030187">
          <w:rPr>
            <w:rFonts w:ascii="Arial" w:hAnsi="Arial" w:cs="Arial"/>
            <w:b/>
            <w:sz w:val="22"/>
            <w:szCs w:val="22"/>
          </w:rPr>
          <w:t>Trigger Date</w:t>
        </w:r>
        <w:r w:rsidRPr="00030187">
          <w:rPr>
            <w:rFonts w:ascii="Arial" w:hAnsi="Arial" w:cs="Arial"/>
            <w:sz w:val="22"/>
            <w:szCs w:val="22"/>
          </w:rPr>
          <w:t xml:space="preserve"> until the </w:t>
        </w:r>
        <w:r w:rsidRPr="00030187">
          <w:rPr>
            <w:rFonts w:ascii="Arial" w:hAnsi="Arial" w:cs="Arial"/>
            <w:b/>
            <w:sz w:val="22"/>
            <w:szCs w:val="22"/>
          </w:rPr>
          <w:t>C</w:t>
        </w:r>
        <w:r>
          <w:rPr>
            <w:rFonts w:ascii="Arial" w:hAnsi="Arial" w:cs="Arial"/>
            <w:b/>
            <w:sz w:val="22"/>
            <w:szCs w:val="22"/>
          </w:rPr>
          <w:t>harging</w:t>
        </w:r>
        <w:r w:rsidRPr="00030187">
          <w:rPr>
            <w:rFonts w:ascii="Arial" w:hAnsi="Arial" w:cs="Arial"/>
            <w:b/>
            <w:sz w:val="22"/>
            <w:szCs w:val="22"/>
          </w:rPr>
          <w:t xml:space="preserve"> Date</w:t>
        </w:r>
        <w:r>
          <w:rPr>
            <w:rFonts w:ascii="Arial" w:hAnsi="Arial" w:cs="Arial"/>
            <w:b/>
            <w:sz w:val="22"/>
            <w:szCs w:val="22"/>
          </w:rPr>
          <w:t xml:space="preserve"> </w:t>
        </w:r>
        <w:r>
          <w:rPr>
            <w:rFonts w:ascii="Arial" w:hAnsi="Arial" w:cs="Arial"/>
            <w:bCs/>
            <w:sz w:val="22"/>
            <w:szCs w:val="22"/>
          </w:rPr>
          <w:t xml:space="preserve">where the </w:t>
        </w:r>
        <w:r w:rsidRPr="00BB7CD1">
          <w:rPr>
            <w:rFonts w:ascii="Arial" w:hAnsi="Arial" w:cs="Arial"/>
            <w:b/>
            <w:sz w:val="22"/>
            <w:szCs w:val="22"/>
            <w:rPrChange w:id="148" w:author="Chris Warburton (NESO)" w:date="2025-05-12T20:04:00Z" w16du:dateUtc="2025-05-12T19:04:00Z">
              <w:rPr>
                <w:rFonts w:ascii="Arial" w:hAnsi="Arial" w:cs="Arial"/>
                <w:bCs/>
                <w:sz w:val="22"/>
                <w:szCs w:val="22"/>
              </w:rPr>
            </w:rPrChange>
          </w:rPr>
          <w:t>PCF Activation Date</w:t>
        </w:r>
        <w:r>
          <w:rPr>
            <w:rFonts w:ascii="Arial" w:hAnsi="Arial" w:cs="Arial"/>
            <w:bCs/>
            <w:sz w:val="22"/>
            <w:szCs w:val="22"/>
          </w:rPr>
          <w:t xml:space="preserve"> has taken place,</w:t>
        </w:r>
        <w:r w:rsidRPr="00030187">
          <w:rPr>
            <w:rFonts w:ascii="Arial" w:hAnsi="Arial" w:cs="Arial"/>
            <w:b/>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 Secured Amount</w:t>
        </w:r>
        <w:r w:rsidRPr="00030187">
          <w:rPr>
            <w:rFonts w:ascii="Arial" w:hAnsi="Arial" w:cs="Arial"/>
            <w:sz w:val="22"/>
            <w:szCs w:val="22"/>
          </w:rPr>
          <w:t xml:space="preserve"> is </w:t>
        </w:r>
        <w:r>
          <w:rPr>
            <w:rFonts w:ascii="Arial" w:hAnsi="Arial" w:cs="Arial"/>
            <w:sz w:val="22"/>
            <w:szCs w:val="22"/>
          </w:rPr>
          <w:t xml:space="preserve">the amount of the </w:t>
        </w:r>
        <w:r>
          <w:rPr>
            <w:rFonts w:ascii="Arial" w:hAnsi="Arial" w:cs="Arial"/>
            <w:b/>
            <w:bCs/>
            <w:sz w:val="22"/>
            <w:szCs w:val="22"/>
          </w:rPr>
          <w:t xml:space="preserve">Progression Commitment </w:t>
        </w:r>
        <w:r w:rsidRPr="00F90340">
          <w:rPr>
            <w:rFonts w:ascii="Arial" w:hAnsi="Arial" w:cs="Arial"/>
            <w:b/>
            <w:bCs/>
            <w:sz w:val="22"/>
            <w:szCs w:val="22"/>
          </w:rPr>
          <w:t>Fee</w:t>
        </w:r>
        <w:r w:rsidR="00F90340">
          <w:rPr>
            <w:rFonts w:ascii="Arial" w:hAnsi="Arial" w:cs="Arial"/>
            <w:sz w:val="22"/>
            <w:szCs w:val="22"/>
          </w:rPr>
          <w:t xml:space="preserve">, plus </w:t>
        </w:r>
        <w:r w:rsidRPr="00F90340">
          <w:rPr>
            <w:rFonts w:ascii="Arial" w:hAnsi="Arial" w:cs="Arial"/>
            <w:sz w:val="22"/>
            <w:szCs w:val="22"/>
          </w:rPr>
          <w:t>that</w:t>
        </w:r>
        <w:r w:rsidRPr="00030187">
          <w:rPr>
            <w:rFonts w:ascii="Arial" w:hAnsi="Arial" w:cs="Arial"/>
            <w:sz w:val="22"/>
            <w:szCs w:val="22"/>
          </w:rPr>
          <w:t xml:space="preserve"> </w:t>
        </w:r>
        <w:r>
          <w:rPr>
            <w:rFonts w:ascii="Arial" w:hAnsi="Arial" w:cs="Arial"/>
            <w:sz w:val="22"/>
            <w:szCs w:val="22"/>
          </w:rPr>
          <w:t>percentage</w:t>
        </w:r>
        <w:r w:rsidRPr="00030187">
          <w:rPr>
            <w:rFonts w:ascii="Arial" w:hAnsi="Arial" w:cs="Arial"/>
            <w:sz w:val="22"/>
            <w:szCs w:val="22"/>
          </w:rPr>
          <w:t xml:space="preserve"> of the </w:t>
        </w:r>
        <w:r>
          <w:rPr>
            <w:rFonts w:ascii="Arial" w:hAnsi="Arial" w:cs="Arial"/>
            <w:sz w:val="22"/>
            <w:szCs w:val="22"/>
          </w:rPr>
          <w:t>figure shown as the</w:t>
        </w:r>
      </w:ins>
      <w:ins w:id="149" w:author="Chris Warburton (NESO)" w:date="2025-05-07T21:21:00Z" w16du:dateUtc="2025-05-07T20:21:00Z">
        <w:r w:rsidR="009F3468">
          <w:rPr>
            <w:rFonts w:ascii="Arial" w:hAnsi="Arial" w:cs="Arial"/>
            <w:sz w:val="22"/>
            <w:szCs w:val="22"/>
          </w:rPr>
          <w:t xml:space="preserve"> component</w:t>
        </w:r>
      </w:ins>
      <w:ins w:id="150" w:author="Chris Warburton (NESO)" w:date="2025-05-07T21:22:00Z" w16du:dateUtc="2025-05-07T20:22:00Z">
        <w:r w:rsidR="00150BDE">
          <w:rPr>
            <w:rFonts w:ascii="Arial" w:hAnsi="Arial" w:cs="Arial"/>
            <w:sz w:val="22"/>
            <w:szCs w:val="22"/>
          </w:rPr>
          <w:t>(s)</w:t>
        </w:r>
      </w:ins>
      <w:ins w:id="151" w:author="Chris Warburton (NESO)" w:date="2025-05-07T21:21:00Z" w16du:dateUtc="2025-05-07T20:21:00Z">
        <w:r w:rsidR="009F3468">
          <w:rPr>
            <w:rFonts w:ascii="Arial" w:hAnsi="Arial" w:cs="Arial"/>
            <w:sz w:val="22"/>
            <w:szCs w:val="22"/>
          </w:rPr>
          <w:t xml:space="preserve"> of the</w:t>
        </w:r>
      </w:ins>
      <w:ins w:id="152" w:author="Chris Warburton (NESO)" w:date="2025-05-07T21:18:00Z" w16du:dateUtc="2025-05-07T20:18:00Z">
        <w:r w:rsidRPr="00030187">
          <w:rPr>
            <w:rFonts w:ascii="Arial" w:hAnsi="Arial" w:cs="Arial"/>
            <w:b/>
            <w:sz w:val="22"/>
            <w:szCs w:val="22"/>
          </w:rPr>
          <w:t xml:space="preserve"> Cancellation Charge</w:t>
        </w:r>
      </w:ins>
      <w:ins w:id="153" w:author="Chris Warburton (NESO)" w:date="2025-05-07T21:20:00Z" w16du:dateUtc="2025-05-07T20:20:00Z">
        <w:r w:rsidR="00CB3678">
          <w:rPr>
            <w:rFonts w:ascii="Arial" w:hAnsi="Arial" w:cs="Arial"/>
            <w:b/>
            <w:sz w:val="22"/>
            <w:szCs w:val="22"/>
          </w:rPr>
          <w:t xml:space="preserve"> </w:t>
        </w:r>
      </w:ins>
      <w:ins w:id="154" w:author="Chris Warburton (NESO)" w:date="2025-05-07T21:22:00Z" w16du:dateUtc="2025-05-07T20:22:00Z">
        <w:r w:rsidR="00150BDE">
          <w:rPr>
            <w:rFonts w:ascii="Arial" w:hAnsi="Arial" w:cs="Arial"/>
            <w:bCs/>
            <w:sz w:val="22"/>
            <w:szCs w:val="22"/>
          </w:rPr>
          <w:t>other than</w:t>
        </w:r>
      </w:ins>
      <w:ins w:id="155" w:author="Chris Warburton (NESO)" w:date="2025-05-07T21:20:00Z" w16du:dateUtc="2025-05-07T20:20:00Z">
        <w:r w:rsidR="00CB3678">
          <w:rPr>
            <w:rFonts w:ascii="Arial" w:hAnsi="Arial" w:cs="Arial"/>
            <w:bCs/>
            <w:sz w:val="22"/>
            <w:szCs w:val="22"/>
          </w:rPr>
          <w:t xml:space="preserve"> the </w:t>
        </w:r>
        <w:r w:rsidR="00CB3678">
          <w:rPr>
            <w:rFonts w:ascii="Arial" w:hAnsi="Arial" w:cs="Arial"/>
            <w:b/>
            <w:sz w:val="22"/>
            <w:szCs w:val="22"/>
          </w:rPr>
          <w:t>Progression Commitment Fee</w:t>
        </w:r>
      </w:ins>
      <w:ins w:id="156" w:author="Chris Warburton (NESO)" w:date="2025-05-07T21:18:00Z" w16du:dateUtc="2025-05-07T20:18:00Z">
        <w:r w:rsidRPr="00030187">
          <w:rPr>
            <w:rFonts w:ascii="Arial" w:hAnsi="Arial" w:cs="Arial"/>
            <w:sz w:val="22"/>
            <w:szCs w:val="22"/>
          </w:rPr>
          <w:t xml:space="preserve"> </w:t>
        </w:r>
        <w:r>
          <w:rPr>
            <w:rFonts w:ascii="Arial" w:hAnsi="Arial" w:cs="Arial"/>
            <w:sz w:val="22"/>
            <w:szCs w:val="22"/>
          </w:rPr>
          <w:t xml:space="preserve">in the </w:t>
        </w:r>
        <w:r w:rsidRPr="008F37C8">
          <w:rPr>
            <w:rFonts w:ascii="Arial" w:hAnsi="Arial" w:cs="Arial"/>
            <w:b/>
            <w:sz w:val="22"/>
            <w:szCs w:val="22"/>
          </w:rPr>
          <w:t>Cancellation Charge Statement</w:t>
        </w:r>
        <w:r w:rsidRPr="00F277E3">
          <w:rPr>
            <w:rFonts w:ascii="Arial" w:hAnsi="Arial" w:cs="Arial"/>
            <w:sz w:val="22"/>
            <w:szCs w:val="22"/>
          </w:rPr>
          <w:t xml:space="preserve"> </w:t>
        </w:r>
        <w:r w:rsidRPr="00030187">
          <w:rPr>
            <w:rFonts w:ascii="Arial" w:hAnsi="Arial" w:cs="Arial"/>
            <w:sz w:val="22"/>
            <w:szCs w:val="22"/>
          </w:rPr>
          <w:t xml:space="preserve">for the </w:t>
        </w:r>
        <w:r w:rsidRPr="00F277E3">
          <w:rPr>
            <w:rFonts w:ascii="Arial" w:hAnsi="Arial" w:cs="Arial"/>
            <w:sz w:val="22"/>
            <w:szCs w:val="22"/>
          </w:rPr>
          <w:t xml:space="preserve">relevant </w:t>
        </w:r>
        <w:r w:rsidRPr="00F277E3">
          <w:rPr>
            <w:rFonts w:ascii="Arial" w:hAnsi="Arial" w:cs="Arial"/>
            <w:b/>
            <w:sz w:val="22"/>
            <w:szCs w:val="22"/>
          </w:rPr>
          <w:t>Security Period</w:t>
        </w:r>
        <w:r w:rsidRPr="00030187">
          <w:rPr>
            <w:rFonts w:ascii="Arial" w:hAnsi="Arial" w:cs="Arial"/>
            <w:b/>
            <w:sz w:val="22"/>
            <w:szCs w:val="22"/>
          </w:rPr>
          <w:t xml:space="preserve"> </w:t>
        </w:r>
        <w:r w:rsidRPr="00030187">
          <w:rPr>
            <w:rFonts w:ascii="Arial" w:hAnsi="Arial" w:cs="Arial"/>
            <w:sz w:val="22"/>
            <w:szCs w:val="22"/>
          </w:rPr>
          <w:t xml:space="preserve">determined </w:t>
        </w:r>
      </w:ins>
      <w:ins w:id="157" w:author="Chris Warburton (NESO)" w:date="2025-05-07T21:20:00Z" w16du:dateUtc="2025-05-07T20:20:00Z">
        <w:r w:rsidR="00224AFB">
          <w:rPr>
            <w:rFonts w:ascii="Arial" w:hAnsi="Arial" w:cs="Arial"/>
            <w:sz w:val="22"/>
            <w:szCs w:val="22"/>
          </w:rPr>
          <w:t xml:space="preserve">in accordance with the table in </w:t>
        </w:r>
      </w:ins>
      <w:ins w:id="158" w:author="Chris Warburton (NESO)" w:date="2025-05-07T21:20:00Z">
        <w:r w:rsidR="00224AFB" w:rsidRPr="7C3C8744">
          <w:rPr>
            <w:rFonts w:ascii="Arial" w:hAnsi="Arial" w:cs="Arial"/>
            <w:sz w:val="22"/>
            <w:szCs w:val="22"/>
          </w:rPr>
          <w:t>Paragraph</w:t>
        </w:r>
      </w:ins>
      <w:ins w:id="159" w:author="Chris Warburton (NESO)" w:date="2025-05-07T21:20:00Z" w16du:dateUtc="2025-05-07T20:20:00Z">
        <w:r w:rsidR="00224AFB">
          <w:rPr>
            <w:rFonts w:ascii="Arial" w:hAnsi="Arial" w:cs="Arial"/>
            <w:sz w:val="22"/>
            <w:szCs w:val="22"/>
          </w:rPr>
          <w:t xml:space="preserve"> 3.2.</w:t>
        </w:r>
      </w:ins>
    </w:p>
    <w:p w14:paraId="327229EB" w14:textId="77777777" w:rsidR="00AC743A" w:rsidRDefault="00AC743A" w:rsidP="00075824">
      <w:pPr>
        <w:tabs>
          <w:tab w:val="left" w:pos="0"/>
        </w:tabs>
        <w:spacing w:line="360" w:lineRule="auto"/>
        <w:ind w:left="601" w:hanging="601"/>
        <w:jc w:val="both"/>
        <w:rPr>
          <w:ins w:id="160" w:author="Chris Warburton (NESO)" w:date="2025-05-07T21:17:00Z" w16du:dateUtc="2025-05-07T20:17:00Z"/>
          <w:rFonts w:ascii="Arial" w:hAnsi="Arial" w:cs="Arial"/>
          <w:b/>
          <w:sz w:val="22"/>
          <w:szCs w:val="22"/>
        </w:rPr>
      </w:pPr>
    </w:p>
    <w:p w14:paraId="43DE35D4" w14:textId="0ECEE69F"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proofErr w:type="spellStart"/>
      <w:r w:rsidR="00344F01" w:rsidRPr="00C574DA">
        <w:rPr>
          <w:rFonts w:ascii="Arial" w:hAnsi="Arial" w:cs="Arial"/>
          <w:b/>
          <w:sz w:val="22"/>
          <w:szCs w:val="22"/>
        </w:rPr>
        <w:t>i</w:t>
      </w:r>
      <w:proofErr w:type="spellEnd"/>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w:t>
      </w:r>
      <w:proofErr w:type="spellStart"/>
      <w:r w:rsidRPr="00011029">
        <w:rPr>
          <w:rFonts w:ascii="Arial" w:hAnsi="Arial" w:cs="Arial"/>
          <w:b/>
          <w:sz w:val="22"/>
          <w:szCs w:val="22"/>
        </w:rPr>
        <w:t>i</w:t>
      </w:r>
      <w:proofErr w:type="spellEnd"/>
      <w:r w:rsidRPr="00011029">
        <w:rPr>
          <w:rFonts w:ascii="Arial" w:hAnsi="Arial" w:cs="Arial"/>
          <w:b/>
          <w:sz w:val="22"/>
          <w:szCs w:val="22"/>
        </w:rPr>
        <w:t>)</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2"/>
          <w:szCs w:val="22"/>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p w14:paraId="69A2C2F5" w14:textId="57A7D635" w:rsidR="00D75B55" w:rsidRDefault="00D75B55">
      <w:pPr>
        <w:rPr>
          <w:rFonts w:ascii="Arial" w:hAnsi="Arial" w:cs="Arial"/>
          <w:sz w:val="22"/>
          <w:szCs w:val="22"/>
        </w:rPr>
      </w:pPr>
    </w:p>
    <w:p w14:paraId="0A763B1D" w14:textId="7715A43C" w:rsidR="000D15CC"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161" w:author="Chris Warburton (NESO)" w:date="2025-05-08T08:43:00Z" w16du:dateUtc="2025-05-08T07:43:00Z"/>
          <w:rFonts w:ascii="Arial" w:hAnsi="Arial" w:cs="Arial"/>
          <w:b/>
          <w:sz w:val="22"/>
          <w:szCs w:val="22"/>
          <w:u w:val="single"/>
        </w:rPr>
      </w:pPr>
      <w:ins w:id="162" w:author="Chris Warburton (NESO)" w:date="2025-05-08T08:43:00Z" w16du:dateUtc="2025-05-08T07:43:00Z">
        <w:r w:rsidRPr="007C2B8F">
          <w:rPr>
            <w:rFonts w:ascii="Arial" w:hAnsi="Arial" w:cs="Arial"/>
            <w:b/>
            <w:sz w:val="22"/>
            <w:szCs w:val="22"/>
            <w:u w:val="single"/>
          </w:rPr>
          <w:t xml:space="preserve">PART </w:t>
        </w:r>
        <w:r>
          <w:rPr>
            <w:rFonts w:ascii="Arial" w:hAnsi="Arial" w:cs="Arial"/>
            <w:b/>
            <w:sz w:val="22"/>
            <w:szCs w:val="22"/>
            <w:u w:val="single"/>
          </w:rPr>
          <w:t>FIVE</w:t>
        </w:r>
      </w:ins>
      <w:ins w:id="163" w:author="Angela Quinn (NESO)" w:date="2025-05-13T10:56:00Z">
        <w:r w:rsidR="703C6BE1" w:rsidRPr="439F2631">
          <w:rPr>
            <w:rFonts w:ascii="Arial" w:hAnsi="Arial" w:cs="Arial"/>
            <w:b/>
            <w:bCs/>
            <w:sz w:val="22"/>
            <w:szCs w:val="22"/>
            <w:u w:val="single"/>
          </w:rPr>
          <w:t xml:space="preserve"> </w:t>
        </w:r>
      </w:ins>
      <w:ins w:id="164" w:author="Chris Warburton (NESO)" w:date="2025-05-08T08:43:00Z" w16du:dateUtc="2025-05-08T07:43:00Z">
        <w:r>
          <w:tab/>
        </w:r>
        <w:r>
          <w:rPr>
            <w:rFonts w:ascii="Arial" w:hAnsi="Arial" w:cs="Arial"/>
            <w:b/>
            <w:sz w:val="22"/>
            <w:szCs w:val="22"/>
            <w:u w:val="single"/>
          </w:rPr>
          <w:t>ACTIVATION AND ADMINISTRATION OF THE PROGRESSION COMMITMENT FEE</w:t>
        </w:r>
      </w:ins>
    </w:p>
    <w:p w14:paraId="74C67B88" w14:textId="77777777" w:rsidR="000D15CC"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165" w:author="Chris Warburton (NESO)" w:date="2025-05-08T08:43:00Z" w16du:dateUtc="2025-05-08T07:43:00Z"/>
          <w:rFonts w:ascii="Arial" w:hAnsi="Arial" w:cs="Arial"/>
          <w:b/>
          <w:sz w:val="22"/>
          <w:szCs w:val="22"/>
          <w:u w:val="single"/>
        </w:rPr>
      </w:pPr>
    </w:p>
    <w:p w14:paraId="7D7E12DA" w14:textId="207D9A8C" w:rsidR="000D15CC" w:rsidRDefault="000D15CC" w:rsidP="000D15CC">
      <w:pPr>
        <w:tabs>
          <w:tab w:val="left" w:pos="720"/>
        </w:tabs>
        <w:spacing w:line="360" w:lineRule="auto"/>
        <w:ind w:left="720" w:hanging="720"/>
        <w:jc w:val="both"/>
        <w:rPr>
          <w:ins w:id="166" w:author="Chris Warburton (NESO)" w:date="2025-05-08T08:43:00Z" w16du:dateUtc="2025-05-08T07:43:00Z"/>
          <w:rFonts w:ascii="Arial" w:hAnsi="Arial" w:cs="Arial"/>
          <w:sz w:val="22"/>
          <w:szCs w:val="22"/>
        </w:rPr>
      </w:pPr>
      <w:ins w:id="167" w:author="Chris Warburton (NESO)" w:date="2025-05-08T08:43:00Z" w16du:dateUtc="2025-05-08T07:43:00Z">
        <w:r w:rsidRPr="00C700EB">
          <w:rPr>
            <w:rFonts w:ascii="Arial" w:hAnsi="Arial" w:cs="Arial"/>
            <w:b/>
            <w:sz w:val="22"/>
            <w:szCs w:val="22"/>
            <w:rPrChange w:id="168" w:author="Chris Warburton (NESO)" w:date="2025-05-06T20:56:00Z" w16du:dateUtc="2025-05-06T19:56:00Z">
              <w:rPr>
                <w:rFonts w:ascii="Arial" w:hAnsi="Arial" w:cs="Arial"/>
                <w:sz w:val="22"/>
                <w:szCs w:val="22"/>
              </w:rPr>
            </w:rPrChange>
          </w:rPr>
          <w:t>1.</w:t>
        </w:r>
        <w:r>
          <w:rPr>
            <w:rFonts w:ascii="Arial" w:hAnsi="Arial" w:cs="Arial"/>
            <w:b/>
            <w:sz w:val="22"/>
            <w:szCs w:val="22"/>
          </w:rPr>
          <w:t>1</w:t>
        </w:r>
        <w:r>
          <w:tab/>
        </w:r>
        <w:r w:rsidRPr="00C700EB">
          <w:rPr>
            <w:rFonts w:ascii="Arial" w:hAnsi="Arial" w:cs="Arial"/>
            <w:sz w:val="22"/>
            <w:szCs w:val="22"/>
            <w:rPrChange w:id="169" w:author="Chris Warburton (NESO)" w:date="2025-05-06T20:56:00Z" w16du:dateUtc="2025-05-06T19:56:00Z">
              <w:rPr/>
            </w:rPrChange>
          </w:rPr>
          <w:t xml:space="preserve">The </w:t>
        </w:r>
        <w:r w:rsidRPr="006940B6">
          <w:rPr>
            <w:rFonts w:ascii="Arial" w:hAnsi="Arial" w:cs="Arial"/>
            <w:b/>
            <w:sz w:val="22"/>
            <w:szCs w:val="22"/>
            <w:rPrChange w:id="170" w:author="Chris Warburton (NESO)" w:date="2025-05-06T20:56:00Z" w16du:dateUtc="2025-05-06T19:56:00Z">
              <w:rPr/>
            </w:rPrChange>
          </w:rPr>
          <w:t>Progression Commitment Fee</w:t>
        </w:r>
        <w:r w:rsidRPr="00C700EB">
          <w:rPr>
            <w:rFonts w:ascii="Arial" w:hAnsi="Arial" w:cs="Arial"/>
            <w:sz w:val="22"/>
            <w:szCs w:val="22"/>
            <w:rPrChange w:id="171" w:author="Chris Warburton (NESO)" w:date="2025-05-06T20:56:00Z" w16du:dateUtc="2025-05-06T19:56:00Z">
              <w:rPr/>
            </w:rPrChange>
          </w:rPr>
          <w:t xml:space="preserve"> may be </w:t>
        </w:r>
      </w:ins>
      <w:ins w:id="172" w:author="Chris Warburton (NESO)" w:date="2025-05-08T14:16:00Z" w16du:dateUtc="2025-05-08T13:16:00Z">
        <w:r w:rsidR="001719FF">
          <w:rPr>
            <w:rFonts w:ascii="Arial" w:hAnsi="Arial" w:cs="Arial"/>
            <w:sz w:val="22"/>
            <w:szCs w:val="22"/>
          </w:rPr>
          <w:t>activated</w:t>
        </w:r>
      </w:ins>
      <w:ins w:id="173" w:author="Chris Warburton (NESO)" w:date="2025-05-08T08:43:00Z" w16du:dateUtc="2025-05-08T07:43:00Z">
        <w:r w:rsidRPr="00C700EB">
          <w:rPr>
            <w:rFonts w:ascii="Arial" w:hAnsi="Arial" w:cs="Arial"/>
            <w:sz w:val="22"/>
            <w:szCs w:val="22"/>
            <w:rPrChange w:id="174" w:author="Chris Warburton (NESO)" w:date="2025-05-06T20:56:00Z" w16du:dateUtc="2025-05-06T19:56:00Z">
              <w:rPr/>
            </w:rPrChange>
          </w:rPr>
          <w:t xml:space="preserve"> in accordance with, and shall once </w:t>
        </w:r>
      </w:ins>
      <w:ins w:id="175" w:author="Chris Warburton (NESO)" w:date="2025-05-08T14:16:00Z" w16du:dateUtc="2025-05-08T13:16:00Z">
        <w:r w:rsidR="001719FF">
          <w:rPr>
            <w:rFonts w:ascii="Arial" w:hAnsi="Arial" w:cs="Arial"/>
            <w:sz w:val="22"/>
            <w:szCs w:val="22"/>
          </w:rPr>
          <w:t>activated</w:t>
        </w:r>
        <w:r w:rsidR="001719FF" w:rsidRPr="00AD6903">
          <w:rPr>
            <w:rFonts w:ascii="Arial" w:hAnsi="Arial" w:cs="Arial"/>
            <w:sz w:val="22"/>
            <w:szCs w:val="22"/>
          </w:rPr>
          <w:t xml:space="preserve"> </w:t>
        </w:r>
      </w:ins>
      <w:ins w:id="176" w:author="Chris Warburton (NESO)" w:date="2025-05-08T08:43:00Z" w16du:dateUtc="2025-05-08T07:43:00Z">
        <w:r w:rsidRPr="00C700EB">
          <w:rPr>
            <w:rFonts w:ascii="Arial" w:hAnsi="Arial" w:cs="Arial"/>
            <w:sz w:val="22"/>
            <w:szCs w:val="22"/>
            <w:rPrChange w:id="177" w:author="Chris Warburton (NESO)" w:date="2025-05-06T20:56:00Z" w16du:dateUtc="2025-05-06T19:56:00Z">
              <w:rPr/>
            </w:rPrChange>
          </w:rPr>
          <w:t>be calculated in accordance with, this Part</w:t>
        </w:r>
      </w:ins>
      <w:ins w:id="178" w:author="Chris Warburton (NESO)" w:date="2025-05-13T12:08:00Z" w16du:dateUtc="2025-05-13T11:08:00Z">
        <w:r w:rsidR="00876D79">
          <w:rPr>
            <w:rFonts w:ascii="Arial" w:hAnsi="Arial" w:cs="Arial"/>
            <w:sz w:val="22"/>
            <w:szCs w:val="22"/>
          </w:rPr>
          <w:t xml:space="preserve"> Five</w:t>
        </w:r>
      </w:ins>
      <w:ins w:id="179" w:author="Chris Warburton (NESO)" w:date="2025-05-08T08:43:00Z">
        <w:r w:rsidRPr="2ADD9212">
          <w:rPr>
            <w:rFonts w:ascii="Arial" w:hAnsi="Arial" w:cs="Arial"/>
            <w:sz w:val="22"/>
            <w:szCs w:val="22"/>
            <w:rPrChange w:id="180" w:author="Chris Warburton (NESO)" w:date="2025-05-06T20:56:00Z">
              <w:rPr/>
            </w:rPrChange>
          </w:rPr>
          <w:t>.</w:t>
        </w:r>
      </w:ins>
      <w:ins w:id="181" w:author="Chris Warburton (NESO)" w:date="2025-05-08T08:43:00Z" w16du:dateUtc="2025-05-08T07:43:00Z">
        <w:r>
          <w:rPr>
            <w:rFonts w:ascii="Arial" w:hAnsi="Arial" w:cs="Arial"/>
            <w:sz w:val="22"/>
            <w:szCs w:val="22"/>
          </w:rPr>
          <w:t xml:space="preserve"> For the avoidance of doubt, the </w:t>
        </w:r>
        <w:r w:rsidRPr="006940B6">
          <w:rPr>
            <w:rFonts w:ascii="Arial" w:hAnsi="Arial" w:cs="Arial"/>
            <w:b/>
            <w:sz w:val="22"/>
            <w:szCs w:val="22"/>
            <w:rPrChange w:id="182" w:author="Chris Warburton (NESO)" w:date="2025-05-12T20:04:00Z" w16du:dateUtc="2025-05-12T19:04:00Z">
              <w:rPr>
                <w:rFonts w:ascii="Arial" w:hAnsi="Arial" w:cs="Arial"/>
                <w:sz w:val="22"/>
                <w:szCs w:val="22"/>
              </w:rPr>
            </w:rPrChange>
          </w:rPr>
          <w:t>Progression Commitment Fee</w:t>
        </w:r>
        <w:r>
          <w:rPr>
            <w:rFonts w:ascii="Arial" w:hAnsi="Arial" w:cs="Arial"/>
            <w:sz w:val="22"/>
            <w:szCs w:val="22"/>
          </w:rPr>
          <w:t xml:space="preserve"> may only be </w:t>
        </w:r>
      </w:ins>
      <w:ins w:id="183" w:author="Chris Warburton (NESO)" w:date="2025-05-08T14:16:00Z" w16du:dateUtc="2025-05-08T13:16:00Z">
        <w:r w:rsidR="001719FF">
          <w:rPr>
            <w:rFonts w:ascii="Arial" w:hAnsi="Arial" w:cs="Arial"/>
            <w:sz w:val="22"/>
            <w:szCs w:val="22"/>
          </w:rPr>
          <w:t>activated</w:t>
        </w:r>
        <w:r w:rsidR="001719FF" w:rsidRPr="00AD6903">
          <w:rPr>
            <w:rFonts w:ascii="Arial" w:hAnsi="Arial" w:cs="Arial"/>
            <w:sz w:val="22"/>
            <w:szCs w:val="22"/>
          </w:rPr>
          <w:t xml:space="preserve"> </w:t>
        </w:r>
      </w:ins>
      <w:ins w:id="184" w:author="Chris Warburton (NESO)" w:date="2025-05-08T08:43:00Z" w16du:dateUtc="2025-05-08T07:43:00Z">
        <w:r>
          <w:rPr>
            <w:rFonts w:ascii="Arial" w:hAnsi="Arial" w:cs="Arial"/>
            <w:sz w:val="22"/>
            <w:szCs w:val="22"/>
          </w:rPr>
          <w:t xml:space="preserve">once the </w:t>
        </w:r>
        <w:r w:rsidRPr="006940B6">
          <w:rPr>
            <w:rFonts w:ascii="Arial" w:hAnsi="Arial" w:cs="Arial"/>
            <w:b/>
            <w:sz w:val="22"/>
            <w:szCs w:val="22"/>
            <w:rPrChange w:id="185" w:author="Chris Warburton (NESO)" w:date="2025-05-12T20:04:00Z" w16du:dateUtc="2025-05-12T19:04:00Z">
              <w:rPr>
                <w:rFonts w:ascii="Arial" w:hAnsi="Arial" w:cs="Arial"/>
                <w:sz w:val="22"/>
                <w:szCs w:val="22"/>
              </w:rPr>
            </w:rPrChange>
          </w:rPr>
          <w:t xml:space="preserve">PCF </w:t>
        </w:r>
      </w:ins>
      <w:ins w:id="186" w:author="Chris Warburton (NESO)" w:date="2025-05-08T14:16:00Z" w16du:dateUtc="2025-05-08T13:16:00Z">
        <w:r w:rsidR="001719FF" w:rsidRPr="006940B6">
          <w:rPr>
            <w:rFonts w:ascii="Arial" w:hAnsi="Arial" w:cs="Arial"/>
            <w:b/>
            <w:sz w:val="22"/>
            <w:szCs w:val="22"/>
            <w:rPrChange w:id="187" w:author="Chris Warburton (NESO)" w:date="2025-05-12T20:04:00Z" w16du:dateUtc="2025-05-12T19:04:00Z">
              <w:rPr>
                <w:rFonts w:ascii="Arial" w:hAnsi="Arial" w:cs="Arial"/>
                <w:sz w:val="22"/>
                <w:szCs w:val="22"/>
              </w:rPr>
            </w:rPrChange>
          </w:rPr>
          <w:t>Activation</w:t>
        </w:r>
      </w:ins>
      <w:ins w:id="188" w:author="Chris Warburton (NESO)" w:date="2025-05-08T08:43:00Z" w16du:dateUtc="2025-05-08T07:43:00Z">
        <w:r w:rsidRPr="006940B6">
          <w:rPr>
            <w:rFonts w:ascii="Arial" w:hAnsi="Arial" w:cs="Arial"/>
            <w:b/>
            <w:sz w:val="22"/>
            <w:szCs w:val="22"/>
            <w:rPrChange w:id="189" w:author="Chris Warburton (NESO)" w:date="2025-05-12T20:04:00Z" w16du:dateUtc="2025-05-12T19:04:00Z">
              <w:rPr>
                <w:rFonts w:ascii="Arial" w:hAnsi="Arial" w:cs="Arial"/>
                <w:sz w:val="22"/>
                <w:szCs w:val="22"/>
              </w:rPr>
            </w:rPrChange>
          </w:rPr>
          <w:t xml:space="preserve"> Metric</w:t>
        </w:r>
        <w:r>
          <w:rPr>
            <w:rFonts w:ascii="Arial" w:hAnsi="Arial" w:cs="Arial"/>
            <w:sz w:val="22"/>
            <w:szCs w:val="22"/>
          </w:rPr>
          <w:t xml:space="preserve"> has reached the </w:t>
        </w:r>
        <w:r w:rsidRPr="006940B6">
          <w:rPr>
            <w:rFonts w:ascii="Arial" w:hAnsi="Arial" w:cs="Arial"/>
            <w:b/>
            <w:sz w:val="22"/>
            <w:szCs w:val="22"/>
            <w:rPrChange w:id="190" w:author="Chris Warburton (NESO)" w:date="2025-05-12T20:04:00Z" w16du:dateUtc="2025-05-12T19:04:00Z">
              <w:rPr>
                <w:rFonts w:ascii="Arial" w:hAnsi="Arial" w:cs="Arial"/>
                <w:sz w:val="22"/>
                <w:szCs w:val="22"/>
              </w:rPr>
            </w:rPrChange>
          </w:rPr>
          <w:t xml:space="preserve">PCF </w:t>
        </w:r>
      </w:ins>
      <w:ins w:id="191" w:author="Chris Warburton (NESO)" w:date="2025-05-08T14:16:00Z" w16du:dateUtc="2025-05-08T13:16:00Z">
        <w:r w:rsidR="001719FF" w:rsidRPr="006940B6">
          <w:rPr>
            <w:rFonts w:ascii="Arial" w:hAnsi="Arial" w:cs="Arial"/>
            <w:b/>
            <w:sz w:val="22"/>
            <w:szCs w:val="22"/>
            <w:rPrChange w:id="192" w:author="Chris Warburton (NESO)" w:date="2025-05-12T20:04:00Z" w16du:dateUtc="2025-05-12T19:04:00Z">
              <w:rPr>
                <w:rFonts w:ascii="Arial" w:hAnsi="Arial" w:cs="Arial"/>
                <w:sz w:val="22"/>
                <w:szCs w:val="22"/>
              </w:rPr>
            </w:rPrChange>
          </w:rPr>
          <w:t>Activation</w:t>
        </w:r>
      </w:ins>
      <w:ins w:id="193" w:author="Chris Warburton (NESO)" w:date="2025-05-08T08:43:00Z" w16du:dateUtc="2025-05-08T07:43:00Z">
        <w:r w:rsidRPr="006940B6">
          <w:rPr>
            <w:rFonts w:ascii="Arial" w:hAnsi="Arial" w:cs="Arial"/>
            <w:b/>
            <w:sz w:val="22"/>
            <w:szCs w:val="22"/>
            <w:rPrChange w:id="194" w:author="Chris Warburton (NESO)" w:date="2025-05-12T20:04:00Z" w16du:dateUtc="2025-05-12T19:04:00Z">
              <w:rPr>
                <w:rFonts w:ascii="Arial" w:hAnsi="Arial" w:cs="Arial"/>
                <w:sz w:val="22"/>
                <w:szCs w:val="22"/>
              </w:rPr>
            </w:rPrChange>
          </w:rPr>
          <w:t xml:space="preserve"> Threshold</w:t>
        </w:r>
        <w:r>
          <w:rPr>
            <w:rFonts w:ascii="Arial" w:hAnsi="Arial" w:cs="Arial"/>
            <w:sz w:val="22"/>
            <w:szCs w:val="22"/>
          </w:rPr>
          <w:t xml:space="preserve">.  </w:t>
        </w:r>
      </w:ins>
    </w:p>
    <w:p w14:paraId="68A63E89" w14:textId="77777777" w:rsidR="000D15CC" w:rsidRDefault="000D15CC" w:rsidP="000D15CC">
      <w:pPr>
        <w:tabs>
          <w:tab w:val="left" w:pos="720"/>
        </w:tabs>
        <w:spacing w:line="360" w:lineRule="auto"/>
        <w:ind w:left="720" w:hanging="720"/>
        <w:jc w:val="both"/>
        <w:rPr>
          <w:ins w:id="195" w:author="Chris Warburton (NESO)" w:date="2025-05-08T08:43:00Z" w16du:dateUtc="2025-05-08T07:43:00Z"/>
          <w:rFonts w:ascii="Arial" w:hAnsi="Arial" w:cs="Arial"/>
          <w:sz w:val="22"/>
          <w:szCs w:val="22"/>
        </w:rPr>
      </w:pPr>
      <w:ins w:id="196" w:author="Chris Warburton (NESO)" w:date="2025-05-08T08:43:00Z" w16du:dateUtc="2025-05-08T07:43:00Z">
        <w:r w:rsidRPr="00C700EB">
          <w:rPr>
            <w:rFonts w:ascii="Arial" w:hAnsi="Arial" w:cs="Arial"/>
            <w:sz w:val="22"/>
            <w:szCs w:val="22"/>
            <w:rPrChange w:id="197" w:author="Chris Warburton (NESO)" w:date="2025-05-06T20:56:00Z" w16du:dateUtc="2025-05-06T19:56:00Z">
              <w:rPr/>
            </w:rPrChange>
          </w:rPr>
          <w:t xml:space="preserve"> </w:t>
        </w:r>
      </w:ins>
    </w:p>
    <w:p w14:paraId="4CBA0C06" w14:textId="77777777" w:rsidR="000D15CC" w:rsidRDefault="000D15CC" w:rsidP="000D15CC">
      <w:pPr>
        <w:tabs>
          <w:tab w:val="left" w:pos="720"/>
        </w:tabs>
        <w:spacing w:line="360" w:lineRule="auto"/>
        <w:ind w:left="720" w:hanging="720"/>
        <w:jc w:val="both"/>
        <w:rPr>
          <w:ins w:id="198" w:author="Chris Warburton (NESO)" w:date="2025-05-08T08:43:00Z" w16du:dateUtc="2025-05-08T07:43:00Z"/>
          <w:rFonts w:ascii="Arial" w:hAnsi="Arial" w:cs="Arial"/>
          <w:b/>
          <w:bCs/>
          <w:sz w:val="22"/>
          <w:szCs w:val="22"/>
        </w:rPr>
      </w:pPr>
      <w:ins w:id="199" w:author="Chris Warburton (NESO)" w:date="2025-05-08T08:43:00Z" w16du:dateUtc="2025-05-08T07:43:00Z">
        <w:r>
          <w:rPr>
            <w:rFonts w:ascii="Arial" w:hAnsi="Arial" w:cs="Arial"/>
            <w:sz w:val="22"/>
            <w:szCs w:val="22"/>
          </w:rPr>
          <w:t>2</w:t>
        </w:r>
        <w:r>
          <w:rPr>
            <w:rFonts w:ascii="Arial" w:hAnsi="Arial" w:cs="Arial"/>
            <w:sz w:val="22"/>
            <w:szCs w:val="22"/>
          </w:rPr>
          <w:tab/>
        </w:r>
        <w:r>
          <w:rPr>
            <w:rFonts w:ascii="Arial" w:hAnsi="Arial" w:cs="Arial"/>
            <w:b/>
            <w:bCs/>
            <w:sz w:val="22"/>
            <w:szCs w:val="22"/>
          </w:rPr>
          <w:t>Activation of the Progression Commitment Fee</w:t>
        </w:r>
      </w:ins>
    </w:p>
    <w:p w14:paraId="186C1E7E" w14:textId="77777777" w:rsidR="000D15CC" w:rsidRDefault="000D15CC" w:rsidP="000D15CC">
      <w:pPr>
        <w:tabs>
          <w:tab w:val="left" w:pos="720"/>
        </w:tabs>
        <w:spacing w:line="360" w:lineRule="auto"/>
        <w:ind w:left="720" w:hanging="720"/>
        <w:jc w:val="both"/>
        <w:rPr>
          <w:ins w:id="200" w:author="Chris Warburton (NESO)" w:date="2025-05-08T08:43:00Z" w16du:dateUtc="2025-05-08T07:43:00Z"/>
          <w:rFonts w:ascii="Arial" w:hAnsi="Arial" w:cs="Arial"/>
          <w:sz w:val="22"/>
          <w:szCs w:val="22"/>
        </w:rPr>
      </w:pPr>
    </w:p>
    <w:p w14:paraId="06DA9939" w14:textId="6851D211" w:rsidR="000D15CC" w:rsidRDefault="000D15CC" w:rsidP="000D15CC">
      <w:pPr>
        <w:tabs>
          <w:tab w:val="left" w:pos="720"/>
        </w:tabs>
        <w:spacing w:line="360" w:lineRule="auto"/>
        <w:ind w:left="720" w:hanging="720"/>
        <w:jc w:val="both"/>
        <w:rPr>
          <w:ins w:id="201" w:author="Chris Warburton (NESO)" w:date="2025-05-08T08:43:00Z" w16du:dateUtc="2025-05-08T07:43:00Z"/>
          <w:rFonts w:ascii="Arial" w:hAnsi="Arial" w:cs="Arial"/>
          <w:sz w:val="22"/>
          <w:szCs w:val="22"/>
        </w:rPr>
      </w:pPr>
      <w:ins w:id="202" w:author="Chris Warburton (NESO)" w:date="2025-05-08T08:43:00Z" w16du:dateUtc="2025-05-08T07:43:00Z">
        <w:r>
          <w:rPr>
            <w:rFonts w:ascii="Arial" w:hAnsi="Arial" w:cs="Arial"/>
            <w:sz w:val="22"/>
            <w:szCs w:val="22"/>
          </w:rPr>
          <w:t>2.1</w:t>
        </w:r>
        <w:r>
          <w:tab/>
        </w:r>
      </w:ins>
      <w:ins w:id="203" w:author="Chris Warburton (NESO)" w:date="2025-05-13T11:17:00Z" w16du:dateUtc="2025-05-13T10:17:00Z">
        <w:r w:rsidR="00B41A73">
          <w:rPr>
            <w:rFonts w:ascii="Arial" w:hAnsi="Arial" w:cs="Arial"/>
            <w:sz w:val="22"/>
            <w:szCs w:val="22"/>
          </w:rPr>
          <w:t>T</w:t>
        </w:r>
      </w:ins>
      <w:ins w:id="204" w:author="Chris Warburton (NESO)" w:date="2025-05-13T11:15:00Z" w16du:dateUtc="2025-05-13T10:15:00Z">
        <w:r w:rsidR="00C03545">
          <w:rPr>
            <w:rFonts w:ascii="Arial" w:hAnsi="Arial" w:cs="Arial"/>
            <w:sz w:val="22"/>
            <w:szCs w:val="22"/>
          </w:rPr>
          <w:t xml:space="preserve">wice each </w:t>
        </w:r>
        <w:r w:rsidR="00C03545" w:rsidRPr="744206C3">
          <w:rPr>
            <w:rFonts w:ascii="Arial" w:hAnsi="Arial" w:cs="Arial"/>
            <w:b/>
            <w:sz w:val="22"/>
            <w:szCs w:val="22"/>
            <w:rPrChange w:id="205" w:author="Angela Quinn (NESO)" w:date="2025-05-13T11:57:00Z" w16du:dateUtc="2025-05-13T10:57:00Z">
              <w:rPr>
                <w:rFonts w:ascii="Arial" w:hAnsi="Arial" w:cs="Arial"/>
                <w:sz w:val="22"/>
                <w:szCs w:val="22"/>
              </w:rPr>
            </w:rPrChange>
          </w:rPr>
          <w:t>Financial Year</w:t>
        </w:r>
        <w:r w:rsidR="00C03545">
          <w:rPr>
            <w:rFonts w:ascii="Arial" w:hAnsi="Arial" w:cs="Arial"/>
            <w:sz w:val="22"/>
            <w:szCs w:val="22"/>
          </w:rPr>
          <w:t xml:space="preserve"> </w:t>
        </w:r>
      </w:ins>
      <w:ins w:id="206" w:author="Chris Warburton (NESO)" w:date="2025-05-13T11:16:00Z" w16du:dateUtc="2025-05-13T10:16:00Z">
        <w:r w:rsidR="00CA1ED3">
          <w:rPr>
            <w:rFonts w:ascii="Arial" w:hAnsi="Arial" w:cs="Arial"/>
            <w:sz w:val="22"/>
            <w:szCs w:val="22"/>
          </w:rPr>
          <w:t>[</w:t>
        </w:r>
      </w:ins>
      <w:ins w:id="207" w:author="Chris Warburton (NESO)" w:date="2025-05-13T11:15:00Z" w16du:dateUtc="2025-05-13T10:15:00Z">
        <w:r w:rsidR="00C03545">
          <w:rPr>
            <w:rFonts w:ascii="Arial" w:hAnsi="Arial" w:cs="Arial"/>
            <w:sz w:val="22"/>
            <w:szCs w:val="22"/>
          </w:rPr>
          <w:t xml:space="preserve">(once on </w:t>
        </w:r>
      </w:ins>
      <w:ins w:id="208" w:author="Chris Warburton (NESO)" w:date="2025-05-13T11:16:00Z" w16du:dateUtc="2025-05-13T10:16:00Z">
        <w:r w:rsidR="00CA1ED3">
          <w:rPr>
            <w:rFonts w:ascii="Arial" w:hAnsi="Arial" w:cs="Arial"/>
            <w:sz w:val="22"/>
            <w:szCs w:val="22"/>
          </w:rPr>
          <w:t>1 February</w:t>
        </w:r>
      </w:ins>
      <w:ins w:id="209" w:author="Chris Warburton (NESO)" w:date="2025-05-13T11:15:00Z" w16du:dateUtc="2025-05-13T10:15:00Z">
        <w:r w:rsidR="00C03545">
          <w:rPr>
            <w:rFonts w:ascii="Arial" w:hAnsi="Arial" w:cs="Arial"/>
            <w:sz w:val="22"/>
            <w:szCs w:val="22"/>
          </w:rPr>
          <w:t xml:space="preserve"> or the next </w:t>
        </w:r>
        <w:r w:rsidR="00C03545" w:rsidRPr="37BB3C11">
          <w:rPr>
            <w:rFonts w:ascii="Arial" w:hAnsi="Arial" w:cs="Arial"/>
            <w:b/>
            <w:sz w:val="22"/>
            <w:szCs w:val="22"/>
            <w:rPrChange w:id="210" w:author="Angela Quinn (NESO)" w:date="2025-05-13T11:57:00Z" w16du:dateUtc="2025-05-13T10:57:00Z">
              <w:rPr>
                <w:rFonts w:ascii="Arial" w:hAnsi="Arial" w:cs="Arial"/>
                <w:sz w:val="22"/>
                <w:szCs w:val="22"/>
              </w:rPr>
            </w:rPrChange>
          </w:rPr>
          <w:t xml:space="preserve">Business Day </w:t>
        </w:r>
        <w:r w:rsidR="00C03545">
          <w:rPr>
            <w:rFonts w:ascii="Arial" w:hAnsi="Arial" w:cs="Arial"/>
            <w:sz w:val="22"/>
            <w:szCs w:val="22"/>
          </w:rPr>
          <w:t>where 1</w:t>
        </w:r>
      </w:ins>
      <w:ins w:id="211" w:author="Chris Warburton (NESO)" w:date="2025-05-13T11:16:00Z" w16du:dateUtc="2025-05-13T10:16:00Z">
        <w:r w:rsidR="00CA1ED3">
          <w:rPr>
            <w:rFonts w:ascii="Arial" w:hAnsi="Arial" w:cs="Arial"/>
            <w:sz w:val="22"/>
            <w:szCs w:val="22"/>
          </w:rPr>
          <w:t xml:space="preserve"> February</w:t>
        </w:r>
      </w:ins>
      <w:ins w:id="212" w:author="Chris Warburton (NESO)" w:date="2025-05-13T11:15:00Z" w16du:dateUtc="2025-05-13T10:15:00Z">
        <w:r w:rsidR="00C03545">
          <w:rPr>
            <w:rFonts w:ascii="Arial" w:hAnsi="Arial" w:cs="Arial"/>
            <w:sz w:val="22"/>
            <w:szCs w:val="22"/>
          </w:rPr>
          <w:t xml:space="preserve"> is not a </w:t>
        </w:r>
        <w:r w:rsidR="00C03545">
          <w:rPr>
            <w:rFonts w:ascii="Arial" w:hAnsi="Arial" w:cs="Arial"/>
            <w:b/>
            <w:bCs/>
            <w:sz w:val="22"/>
            <w:szCs w:val="22"/>
          </w:rPr>
          <w:t>Business Da</w:t>
        </w:r>
      </w:ins>
      <w:ins w:id="213" w:author="Chris Warburton (NESO)" w:date="2025-05-13T11:16:00Z" w16du:dateUtc="2025-05-13T10:16:00Z">
        <w:r w:rsidR="00CA1ED3">
          <w:rPr>
            <w:rFonts w:ascii="Arial" w:hAnsi="Arial" w:cs="Arial"/>
            <w:b/>
            <w:bCs/>
            <w:sz w:val="22"/>
            <w:szCs w:val="22"/>
          </w:rPr>
          <w:t>y</w:t>
        </w:r>
      </w:ins>
      <w:ins w:id="214" w:author="Chris Warburton (NESO)" w:date="2025-05-13T11:15:00Z" w16du:dateUtc="2025-05-13T10:15:00Z">
        <w:r w:rsidR="00C03545">
          <w:rPr>
            <w:rFonts w:ascii="Arial" w:hAnsi="Arial" w:cs="Arial"/>
            <w:sz w:val="22"/>
            <w:szCs w:val="22"/>
          </w:rPr>
          <w:t xml:space="preserve"> and once </w:t>
        </w:r>
      </w:ins>
      <w:ins w:id="215" w:author="Chris Warburton (NESO)" w:date="2025-05-13T11:16:00Z" w16du:dateUtc="2025-05-13T10:16:00Z">
        <w:r w:rsidR="00CA1ED3">
          <w:rPr>
            <w:rFonts w:ascii="Arial" w:hAnsi="Arial" w:cs="Arial"/>
            <w:sz w:val="22"/>
            <w:szCs w:val="22"/>
          </w:rPr>
          <w:t>on 1 August</w:t>
        </w:r>
      </w:ins>
      <w:ins w:id="216" w:author="Chris Warburton (NESO)" w:date="2025-05-13T11:15:00Z" w16du:dateUtc="2025-05-13T10:15:00Z">
        <w:r w:rsidR="00C03545">
          <w:rPr>
            <w:rFonts w:ascii="Arial" w:hAnsi="Arial" w:cs="Arial"/>
            <w:sz w:val="22"/>
            <w:szCs w:val="22"/>
          </w:rPr>
          <w:t xml:space="preserve"> or the next </w:t>
        </w:r>
        <w:r w:rsidR="00C03545" w:rsidRPr="21D09C3B">
          <w:rPr>
            <w:rFonts w:ascii="Arial" w:hAnsi="Arial" w:cs="Arial"/>
            <w:b/>
            <w:sz w:val="22"/>
            <w:szCs w:val="22"/>
            <w:rPrChange w:id="217" w:author="Angela Quinn (NESO)" w:date="2025-05-13T11:57:00Z" w16du:dateUtc="2025-05-13T10:57:00Z">
              <w:rPr>
                <w:rFonts w:ascii="Arial" w:hAnsi="Arial" w:cs="Arial"/>
                <w:sz w:val="22"/>
                <w:szCs w:val="22"/>
              </w:rPr>
            </w:rPrChange>
          </w:rPr>
          <w:t>Business Day</w:t>
        </w:r>
        <w:r w:rsidR="00C03545">
          <w:rPr>
            <w:rFonts w:ascii="Arial" w:hAnsi="Arial" w:cs="Arial"/>
            <w:sz w:val="22"/>
            <w:szCs w:val="22"/>
          </w:rPr>
          <w:t xml:space="preserve"> where </w:t>
        </w:r>
      </w:ins>
      <w:ins w:id="218" w:author="Chris Warburton (NESO)" w:date="2025-05-13T11:17:00Z" w16du:dateUtc="2025-05-13T10:17:00Z">
        <w:r w:rsidR="00CA1ED3">
          <w:rPr>
            <w:rFonts w:ascii="Arial" w:hAnsi="Arial" w:cs="Arial"/>
            <w:sz w:val="22"/>
            <w:szCs w:val="22"/>
          </w:rPr>
          <w:t xml:space="preserve">1 August </w:t>
        </w:r>
      </w:ins>
      <w:ins w:id="219" w:author="Chris Warburton (NESO)" w:date="2025-05-13T11:15:00Z" w16du:dateUtc="2025-05-13T10:15:00Z">
        <w:r w:rsidR="00C03545">
          <w:rPr>
            <w:rFonts w:ascii="Arial" w:hAnsi="Arial" w:cs="Arial"/>
            <w:sz w:val="22"/>
            <w:szCs w:val="22"/>
          </w:rPr>
          <w:t xml:space="preserve">is not a </w:t>
        </w:r>
        <w:r w:rsidR="00C03545">
          <w:rPr>
            <w:rFonts w:ascii="Arial" w:hAnsi="Arial" w:cs="Arial"/>
            <w:b/>
            <w:bCs/>
            <w:sz w:val="22"/>
            <w:szCs w:val="22"/>
          </w:rPr>
          <w:t>Business Day</w:t>
        </w:r>
        <w:r w:rsidR="00C03545">
          <w:rPr>
            <w:rFonts w:ascii="Arial" w:hAnsi="Arial" w:cs="Arial"/>
            <w:sz w:val="22"/>
            <w:szCs w:val="22"/>
          </w:rPr>
          <w:t>)</w:t>
        </w:r>
      </w:ins>
      <w:ins w:id="220" w:author="Chris Warburton (NESO)" w:date="2025-05-13T11:17:00Z" w16du:dateUtc="2025-05-13T10:17:00Z">
        <w:r w:rsidR="00CA1ED3">
          <w:rPr>
            <w:rFonts w:ascii="Arial" w:hAnsi="Arial" w:cs="Arial"/>
            <w:sz w:val="22"/>
            <w:szCs w:val="22"/>
          </w:rPr>
          <w:t>]</w:t>
        </w:r>
      </w:ins>
      <w:ins w:id="221" w:author="Chris Warburton (NESO)" w:date="2025-05-13T11:15:00Z" w16du:dateUtc="2025-05-13T10:15:00Z">
        <w:r w:rsidR="00C03545">
          <w:rPr>
            <w:rFonts w:ascii="Arial" w:hAnsi="Arial" w:cs="Arial"/>
            <w:sz w:val="22"/>
            <w:szCs w:val="22"/>
          </w:rPr>
          <w:t xml:space="preserve"> until </w:t>
        </w:r>
      </w:ins>
      <w:ins w:id="222" w:author="Chris Warburton (NESO)" w:date="2025-05-13T11:17:00Z" w16du:dateUtc="2025-05-13T10:17:00Z">
        <w:r w:rsidR="00B41A73">
          <w:rPr>
            <w:rFonts w:ascii="Arial" w:hAnsi="Arial" w:cs="Arial"/>
            <w:b/>
            <w:bCs/>
            <w:sz w:val="22"/>
            <w:szCs w:val="22"/>
          </w:rPr>
          <w:t>The Company</w:t>
        </w:r>
        <w:r w:rsidR="00B41A73" w:rsidRPr="003C3839">
          <w:rPr>
            <w:rFonts w:ascii="Arial" w:hAnsi="Arial" w:cs="Arial"/>
            <w:sz w:val="22"/>
            <w:szCs w:val="22"/>
          </w:rPr>
          <w:t xml:space="preserve"> </w:t>
        </w:r>
        <w:r w:rsidR="00B41A73">
          <w:rPr>
            <w:rFonts w:ascii="Arial" w:hAnsi="Arial" w:cs="Arial"/>
            <w:sz w:val="22"/>
            <w:szCs w:val="22"/>
          </w:rPr>
          <w:t xml:space="preserve"> </w:t>
        </w:r>
      </w:ins>
      <w:ins w:id="223" w:author="Chris Warburton (NESO)" w:date="2025-05-12T12:21:00Z">
        <w:r w:rsidR="003C3839" w:rsidRPr="003C3839">
          <w:rPr>
            <w:rFonts w:ascii="Arial" w:hAnsi="Arial" w:cs="Arial"/>
            <w:sz w:val="22"/>
            <w:szCs w:val="22"/>
          </w:rPr>
          <w:t xml:space="preserve">has set out </w:t>
        </w:r>
      </w:ins>
      <w:ins w:id="224" w:author="Chris Warburton (NESO)" w:date="2025-05-08T08:43:00Z" w16du:dateUtc="2025-05-08T07:43:00Z">
        <w:r>
          <w:rPr>
            <w:rFonts w:ascii="Arial" w:hAnsi="Arial" w:cs="Arial"/>
            <w:sz w:val="22"/>
            <w:szCs w:val="22"/>
          </w:rPr>
          <w:t xml:space="preserve">the </w:t>
        </w:r>
        <w:r>
          <w:rPr>
            <w:rFonts w:ascii="Arial" w:hAnsi="Arial" w:cs="Arial"/>
            <w:b/>
            <w:bCs/>
            <w:sz w:val="22"/>
            <w:szCs w:val="22"/>
          </w:rPr>
          <w:t>PCF Activation Date</w:t>
        </w:r>
      </w:ins>
      <w:ins w:id="225" w:author="Chris Warburton (NESO)" w:date="2025-05-12T12:21:00Z">
        <w:r w:rsidR="003C3839" w:rsidRPr="003C3839">
          <w:rPr>
            <w:rFonts w:ascii="Arial" w:hAnsi="Arial" w:cs="Arial"/>
            <w:b/>
            <w:bCs/>
            <w:sz w:val="22"/>
            <w:szCs w:val="22"/>
          </w:rPr>
          <w:t xml:space="preserve"> </w:t>
        </w:r>
        <w:r w:rsidR="003C3839" w:rsidRPr="003C3839">
          <w:rPr>
            <w:rFonts w:ascii="Arial" w:hAnsi="Arial" w:cs="Arial"/>
            <w:sz w:val="22"/>
            <w:szCs w:val="22"/>
          </w:rPr>
          <w:t xml:space="preserve">in a </w:t>
        </w:r>
        <w:r w:rsidR="003C3839" w:rsidRPr="003C3839">
          <w:rPr>
            <w:rFonts w:ascii="Arial" w:hAnsi="Arial" w:cs="Arial"/>
            <w:b/>
            <w:bCs/>
            <w:sz w:val="22"/>
            <w:szCs w:val="22"/>
          </w:rPr>
          <w:t>PCF Determination Notice</w:t>
        </w:r>
      </w:ins>
      <w:ins w:id="226" w:author="Chris Warburton (NESO)" w:date="2025-05-08T08:43:00Z" w16du:dateUtc="2025-05-08T07:43:00Z">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w:t>
        </w:r>
      </w:ins>
      <w:ins w:id="227" w:author="Chris Warburton (NESO)" w:date="2025-05-13T11:18:00Z" w16du:dateUtc="2025-05-13T10:18:00Z">
        <w:r w:rsidR="00F72057">
          <w:rPr>
            <w:rFonts w:ascii="Arial" w:hAnsi="Arial" w:cs="Arial"/>
            <w:sz w:val="22"/>
            <w:szCs w:val="22"/>
          </w:rPr>
          <w:t xml:space="preserve">use the data it holds to </w:t>
        </w:r>
      </w:ins>
      <w:ins w:id="228" w:author="Chris Warburton (NESO)" w:date="2025-05-08T08:43:00Z" w16du:dateUtc="2025-05-08T07:43:00Z">
        <w:r>
          <w:rPr>
            <w:rFonts w:ascii="Arial" w:hAnsi="Arial" w:cs="Arial"/>
            <w:sz w:val="22"/>
            <w:szCs w:val="22"/>
          </w:rPr>
          <w:t xml:space="preserve">calculate and publish on its web-site the </w:t>
        </w:r>
        <w:r>
          <w:rPr>
            <w:rFonts w:ascii="Arial" w:hAnsi="Arial" w:cs="Arial"/>
            <w:b/>
            <w:bCs/>
            <w:sz w:val="22"/>
            <w:szCs w:val="22"/>
          </w:rPr>
          <w:t xml:space="preserve">PCF </w:t>
        </w:r>
      </w:ins>
      <w:ins w:id="229" w:author="Chris Warburton (NESO)" w:date="2025-05-08T14:22:00Z" w16du:dateUtc="2025-05-08T13:22:00Z">
        <w:r w:rsidR="00ED344E">
          <w:rPr>
            <w:rFonts w:ascii="Arial" w:hAnsi="Arial" w:cs="Arial"/>
            <w:b/>
            <w:bCs/>
            <w:sz w:val="22"/>
            <w:szCs w:val="22"/>
          </w:rPr>
          <w:t>Activation</w:t>
        </w:r>
      </w:ins>
      <w:ins w:id="230" w:author="Chris Warburton (NESO)" w:date="2025-05-08T08:43:00Z" w16du:dateUtc="2025-05-08T07:43:00Z">
        <w:r>
          <w:rPr>
            <w:rFonts w:ascii="Arial" w:hAnsi="Arial" w:cs="Arial"/>
            <w:b/>
            <w:bCs/>
            <w:sz w:val="22"/>
            <w:szCs w:val="22"/>
          </w:rPr>
          <w:t xml:space="preserve"> Metric</w:t>
        </w:r>
        <w:r>
          <w:rPr>
            <w:rFonts w:ascii="Arial" w:hAnsi="Arial" w:cs="Arial"/>
            <w:sz w:val="22"/>
            <w:szCs w:val="22"/>
          </w:rPr>
          <w:t>.</w:t>
        </w:r>
      </w:ins>
      <w:ins w:id="231" w:author="Chris Warburton (NESO)" w:date="2025-05-08T14:25:00Z" w16du:dateUtc="2025-05-08T13:25:00Z">
        <w:r w:rsidR="005B715B">
          <w:rPr>
            <w:rFonts w:ascii="Arial" w:hAnsi="Arial" w:cs="Arial"/>
            <w:sz w:val="22"/>
            <w:szCs w:val="22"/>
          </w:rPr>
          <w:t xml:space="preserve"> </w:t>
        </w:r>
      </w:ins>
    </w:p>
    <w:p w14:paraId="0B34E432" w14:textId="77777777" w:rsidR="000D15CC" w:rsidRDefault="000D15CC" w:rsidP="000D15CC">
      <w:pPr>
        <w:tabs>
          <w:tab w:val="left" w:pos="720"/>
        </w:tabs>
        <w:spacing w:line="360" w:lineRule="auto"/>
        <w:ind w:left="720" w:hanging="720"/>
        <w:jc w:val="both"/>
        <w:rPr>
          <w:ins w:id="232" w:author="Chris Warburton (NESO)" w:date="2025-05-08T08:43:00Z" w16du:dateUtc="2025-05-08T07:43:00Z"/>
          <w:rFonts w:ascii="Arial" w:hAnsi="Arial" w:cs="Arial"/>
          <w:sz w:val="22"/>
          <w:szCs w:val="22"/>
        </w:rPr>
      </w:pPr>
    </w:p>
    <w:p w14:paraId="07230665" w14:textId="69A3861C" w:rsidR="000D15CC" w:rsidRDefault="000D15CC" w:rsidP="000D15CC">
      <w:pPr>
        <w:tabs>
          <w:tab w:val="left" w:pos="720"/>
        </w:tabs>
        <w:spacing w:line="360" w:lineRule="auto"/>
        <w:ind w:left="720" w:hanging="720"/>
        <w:jc w:val="both"/>
        <w:rPr>
          <w:ins w:id="233" w:author="Chris Warburton (NESO)" w:date="2025-05-08T08:43:00Z" w16du:dateUtc="2025-05-08T07:43:00Z"/>
          <w:rFonts w:ascii="Arial" w:hAnsi="Arial" w:cs="Arial"/>
          <w:sz w:val="22"/>
          <w:szCs w:val="22"/>
        </w:rPr>
      </w:pPr>
      <w:ins w:id="234" w:author="Chris Warburton (NESO)" w:date="2025-05-08T08:43:00Z" w16du:dateUtc="2025-05-08T07:43:00Z">
        <w:r>
          <w:rPr>
            <w:rFonts w:ascii="Arial" w:hAnsi="Arial" w:cs="Arial"/>
            <w:sz w:val="22"/>
            <w:szCs w:val="22"/>
          </w:rPr>
          <w:t>2.2</w:t>
        </w:r>
        <w:r>
          <w:rPr>
            <w:rFonts w:ascii="Arial" w:hAnsi="Arial" w:cs="Arial"/>
            <w:sz w:val="22"/>
            <w:szCs w:val="22"/>
          </w:rPr>
          <w:tab/>
          <w:t xml:space="preserve">Where the </w:t>
        </w:r>
        <w:r>
          <w:rPr>
            <w:rFonts w:ascii="Arial" w:hAnsi="Arial" w:cs="Arial"/>
            <w:b/>
            <w:bCs/>
            <w:sz w:val="22"/>
            <w:szCs w:val="22"/>
          </w:rPr>
          <w:t xml:space="preserve">PCF </w:t>
        </w:r>
      </w:ins>
      <w:ins w:id="235" w:author="Chris Warburton (NESO)" w:date="2025-05-08T14:22:00Z" w16du:dateUtc="2025-05-08T13:22:00Z">
        <w:r w:rsidR="00ED344E">
          <w:rPr>
            <w:rFonts w:ascii="Arial" w:hAnsi="Arial" w:cs="Arial"/>
            <w:b/>
            <w:bCs/>
            <w:sz w:val="22"/>
            <w:szCs w:val="22"/>
          </w:rPr>
          <w:t xml:space="preserve">Activation </w:t>
        </w:r>
      </w:ins>
      <w:ins w:id="236" w:author="Chris Warburton (NESO)" w:date="2025-05-08T08:43:00Z" w16du:dateUtc="2025-05-08T07:43:00Z">
        <w:r>
          <w:rPr>
            <w:rFonts w:ascii="Arial" w:hAnsi="Arial" w:cs="Arial"/>
            <w:b/>
            <w:bCs/>
            <w:sz w:val="22"/>
            <w:szCs w:val="22"/>
          </w:rPr>
          <w:t>Metric</w:t>
        </w:r>
        <w:r>
          <w:rPr>
            <w:rFonts w:ascii="Arial" w:hAnsi="Arial" w:cs="Arial"/>
            <w:sz w:val="22"/>
            <w:szCs w:val="22"/>
          </w:rPr>
          <w:t xml:space="preserve"> calculated and published in accordance with Paragraph 2.1 exceeds the </w:t>
        </w:r>
        <w:r>
          <w:rPr>
            <w:rFonts w:ascii="Arial" w:hAnsi="Arial" w:cs="Arial"/>
            <w:b/>
            <w:bCs/>
            <w:sz w:val="22"/>
            <w:szCs w:val="22"/>
          </w:rPr>
          <w:t xml:space="preserve">PCF </w:t>
        </w:r>
      </w:ins>
      <w:ins w:id="237" w:author="Chris Warburton (NESO)" w:date="2025-05-08T14:22:00Z" w16du:dateUtc="2025-05-08T13:22:00Z">
        <w:r w:rsidR="00ED344E">
          <w:rPr>
            <w:rFonts w:ascii="Arial" w:hAnsi="Arial" w:cs="Arial"/>
            <w:b/>
            <w:bCs/>
            <w:sz w:val="22"/>
            <w:szCs w:val="22"/>
          </w:rPr>
          <w:t xml:space="preserve">Activation </w:t>
        </w:r>
      </w:ins>
      <w:ins w:id="238" w:author="Chris Warburton (NESO)" w:date="2025-05-08T08:43:00Z" w16du:dateUtc="2025-05-08T07:43:00Z">
        <w:r>
          <w:rPr>
            <w:rFonts w:ascii="Arial" w:hAnsi="Arial" w:cs="Arial"/>
            <w:b/>
            <w:bCs/>
            <w:sz w:val="22"/>
            <w:szCs w:val="22"/>
          </w:rPr>
          <w:t>Threshold</w:t>
        </w:r>
        <w:r>
          <w:rPr>
            <w:rFonts w:ascii="Arial" w:hAnsi="Arial" w:cs="Arial"/>
            <w:sz w:val="22"/>
            <w:szCs w:val="22"/>
          </w:rPr>
          <w:t xml:space="preserve">, </w:t>
        </w:r>
        <w:r>
          <w:rPr>
            <w:rFonts w:ascii="Arial" w:hAnsi="Arial" w:cs="Arial"/>
            <w:b/>
            <w:bCs/>
            <w:sz w:val="22"/>
            <w:szCs w:val="22"/>
          </w:rPr>
          <w:t>The Company</w:t>
        </w:r>
        <w:r>
          <w:rPr>
            <w:rFonts w:ascii="Arial" w:hAnsi="Arial" w:cs="Arial"/>
            <w:sz w:val="22"/>
            <w:szCs w:val="22"/>
          </w:rPr>
          <w:t xml:space="preserve"> must within one month of publication determine whether or not, in its view, the </w:t>
        </w:r>
        <w:r>
          <w:rPr>
            <w:rFonts w:ascii="Arial" w:hAnsi="Arial" w:cs="Arial"/>
            <w:b/>
            <w:bCs/>
            <w:sz w:val="22"/>
            <w:szCs w:val="22"/>
          </w:rPr>
          <w:t xml:space="preserve">Progression Commitment Fee </w:t>
        </w:r>
        <w:r>
          <w:rPr>
            <w:rFonts w:ascii="Arial" w:hAnsi="Arial" w:cs="Arial"/>
            <w:sz w:val="22"/>
            <w:szCs w:val="22"/>
          </w:rPr>
          <w:t>should be activated</w:t>
        </w:r>
      </w:ins>
      <w:ins w:id="239" w:author="Chris Warburton (NESO)" w:date="2025-05-08T14:27:00Z" w16du:dateUtc="2025-05-08T13:27:00Z">
        <w:r w:rsidR="000E3ACF">
          <w:rPr>
            <w:rFonts w:ascii="Arial" w:hAnsi="Arial" w:cs="Arial"/>
            <w:sz w:val="22"/>
            <w:szCs w:val="22"/>
          </w:rPr>
          <w:t>,</w:t>
        </w:r>
      </w:ins>
      <w:ins w:id="240" w:author="Chris Warburton (NESO)" w:date="2025-05-08T08:43:00Z" w16du:dateUtc="2025-05-08T07:43:00Z">
        <w:r>
          <w:rPr>
            <w:rFonts w:ascii="Arial" w:hAnsi="Arial" w:cs="Arial"/>
            <w:sz w:val="22"/>
            <w:szCs w:val="22"/>
          </w:rPr>
          <w:t xml:space="preserve"> notify the </w:t>
        </w:r>
        <w:r>
          <w:rPr>
            <w:rFonts w:ascii="Arial" w:hAnsi="Arial" w:cs="Arial"/>
            <w:b/>
            <w:bCs/>
            <w:sz w:val="22"/>
            <w:szCs w:val="22"/>
          </w:rPr>
          <w:t>Authority</w:t>
        </w:r>
        <w:r>
          <w:rPr>
            <w:rFonts w:ascii="Arial" w:hAnsi="Arial" w:cs="Arial"/>
            <w:sz w:val="22"/>
            <w:szCs w:val="22"/>
          </w:rPr>
          <w:t xml:space="preserve"> of its determination</w:t>
        </w:r>
      </w:ins>
      <w:ins w:id="241" w:author="Chris Warburton (NESO)" w:date="2025-05-08T14:27:00Z" w16du:dateUtc="2025-05-08T13:27:00Z">
        <w:r w:rsidR="000E3ACF">
          <w:rPr>
            <w:rFonts w:ascii="Arial" w:hAnsi="Arial" w:cs="Arial"/>
            <w:sz w:val="22"/>
            <w:szCs w:val="22"/>
          </w:rPr>
          <w:t xml:space="preserve"> and publish this determination on its web-site</w:t>
        </w:r>
      </w:ins>
      <w:ins w:id="242" w:author="Chris Warburton (NESO)" w:date="2025-05-08T08:43:00Z" w16du:dateUtc="2025-05-08T07:43:00Z">
        <w:r>
          <w:rPr>
            <w:rFonts w:ascii="Arial" w:hAnsi="Arial" w:cs="Arial"/>
            <w:sz w:val="22"/>
            <w:szCs w:val="22"/>
          </w:rPr>
          <w:t>.</w:t>
        </w:r>
      </w:ins>
    </w:p>
    <w:p w14:paraId="65B8F4F4" w14:textId="77777777" w:rsidR="000D15CC" w:rsidRDefault="000D15CC" w:rsidP="000D15CC">
      <w:pPr>
        <w:tabs>
          <w:tab w:val="left" w:pos="720"/>
        </w:tabs>
        <w:spacing w:line="360" w:lineRule="auto"/>
        <w:ind w:left="720" w:hanging="720"/>
        <w:jc w:val="both"/>
        <w:rPr>
          <w:ins w:id="243" w:author="Chris Warburton (NESO)" w:date="2025-05-08T08:43:00Z" w16du:dateUtc="2025-05-08T07:43:00Z"/>
          <w:rFonts w:ascii="Arial" w:hAnsi="Arial" w:cs="Arial"/>
          <w:sz w:val="22"/>
          <w:szCs w:val="22"/>
        </w:rPr>
      </w:pPr>
    </w:p>
    <w:p w14:paraId="039A318D" w14:textId="638F3557" w:rsidR="000D15CC" w:rsidRDefault="000D15CC">
      <w:pPr>
        <w:tabs>
          <w:tab w:val="left" w:pos="720"/>
        </w:tabs>
        <w:spacing w:line="360" w:lineRule="auto"/>
        <w:ind w:left="709" w:hanging="709"/>
        <w:jc w:val="both"/>
        <w:rPr>
          <w:ins w:id="244" w:author="Chris Warburton (NESO)" w:date="2025-05-08T08:43:00Z" w16du:dateUtc="2025-05-08T07:43:00Z"/>
          <w:rFonts w:ascii="Arial" w:hAnsi="Arial" w:cs="Arial"/>
          <w:sz w:val="22"/>
          <w:szCs w:val="22"/>
        </w:rPr>
        <w:pPrChange w:id="245" w:author="Chris Warburton (NESO)" w:date="2025-05-07T08:53:00Z" w16du:dateUtc="2025-05-07T07:53:00Z">
          <w:pPr>
            <w:tabs>
              <w:tab w:val="left" w:pos="720"/>
            </w:tabs>
            <w:spacing w:line="360" w:lineRule="auto"/>
            <w:ind w:left="720" w:hanging="720"/>
            <w:jc w:val="both"/>
          </w:pPr>
        </w:pPrChange>
      </w:pPr>
      <w:ins w:id="246" w:author="Chris Warburton (NESO)" w:date="2025-05-08T08:43:00Z" w16du:dateUtc="2025-05-08T07:43:00Z">
        <w:r>
          <w:rPr>
            <w:rFonts w:ascii="Arial" w:hAnsi="Arial" w:cs="Arial"/>
            <w:sz w:val="22"/>
            <w:szCs w:val="22"/>
          </w:rPr>
          <w:t>2.3</w:t>
        </w:r>
        <w:r>
          <w:tab/>
        </w:r>
        <w:r>
          <w:rPr>
            <w:rFonts w:ascii="Arial" w:hAnsi="Arial" w:cs="Arial"/>
            <w:sz w:val="22"/>
            <w:szCs w:val="22"/>
          </w:rPr>
          <w:t xml:space="preserve">Within two months of a notification by </w:t>
        </w:r>
      </w:ins>
      <w:ins w:id="247" w:author="Chris Warburton (NESO)" w:date="2025-05-13T12:09:00Z" w16du:dateUtc="2025-05-13T11:09:00Z">
        <w:r w:rsidR="00876D79">
          <w:rPr>
            <w:rFonts w:ascii="Arial" w:hAnsi="Arial" w:cs="Arial"/>
            <w:b/>
            <w:sz w:val="22"/>
            <w:szCs w:val="22"/>
          </w:rPr>
          <w:t>T</w:t>
        </w:r>
      </w:ins>
      <w:ins w:id="248" w:author="Chris Warburton (NESO)" w:date="2025-05-08T08:43:00Z" w16du:dateUtc="2025-05-08T07:43:00Z">
        <w:r w:rsidRPr="55111F98">
          <w:rPr>
            <w:rFonts w:ascii="Arial" w:hAnsi="Arial" w:cs="Arial"/>
            <w:b/>
            <w:sz w:val="22"/>
            <w:szCs w:val="22"/>
            <w:rPrChange w:id="249" w:author="Angela Quinn (NESO)" w:date="2025-05-13T11:58:00Z" w16du:dateUtc="2025-05-13T10:58:00Z">
              <w:rPr>
                <w:rFonts w:ascii="Arial" w:hAnsi="Arial" w:cs="Arial"/>
                <w:sz w:val="22"/>
                <w:szCs w:val="22"/>
              </w:rPr>
            </w:rPrChange>
          </w:rPr>
          <w:t>he</w:t>
        </w:r>
        <w:r>
          <w:rPr>
            <w:rFonts w:ascii="Arial" w:hAnsi="Arial" w:cs="Arial"/>
            <w:sz w:val="22"/>
            <w:szCs w:val="22"/>
          </w:rPr>
          <w:t xml:space="preserve"> </w:t>
        </w:r>
        <w:r w:rsidRPr="00024DA1">
          <w:rPr>
            <w:rFonts w:ascii="Arial" w:hAnsi="Arial" w:cs="Arial"/>
            <w:b/>
            <w:bCs/>
            <w:sz w:val="22"/>
            <w:szCs w:val="22"/>
            <w:rPrChange w:id="250" w:author="Chris Warburton (NESO)" w:date="2025-05-07T08:51:00Z" w16du:dateUtc="2025-05-07T07:51:00Z">
              <w:rPr>
                <w:rFonts w:ascii="Arial" w:hAnsi="Arial" w:cs="Arial"/>
                <w:sz w:val="22"/>
                <w:szCs w:val="22"/>
              </w:rPr>
            </w:rPrChange>
          </w:rPr>
          <w:t>Company</w:t>
        </w:r>
        <w:r>
          <w:rPr>
            <w:rFonts w:ascii="Arial" w:hAnsi="Arial" w:cs="Arial"/>
            <w:sz w:val="22"/>
            <w:szCs w:val="22"/>
          </w:rPr>
          <w:t xml:space="preserve">, having regard to </w:t>
        </w:r>
        <w:r>
          <w:rPr>
            <w:rFonts w:ascii="Arial" w:hAnsi="Arial" w:cs="Arial"/>
            <w:b/>
            <w:bCs/>
            <w:sz w:val="22"/>
            <w:szCs w:val="22"/>
          </w:rPr>
          <w:t xml:space="preserve">The Company’s </w:t>
        </w:r>
        <w:r>
          <w:rPr>
            <w:rFonts w:ascii="Arial" w:hAnsi="Arial" w:cs="Arial"/>
            <w:sz w:val="22"/>
            <w:szCs w:val="22"/>
          </w:rPr>
          <w:t xml:space="preserve">determination under Paragraph 2.2, the </w:t>
        </w:r>
        <w:r w:rsidRPr="46515F13">
          <w:rPr>
            <w:rFonts w:ascii="Arial" w:hAnsi="Arial" w:cs="Arial"/>
            <w:b/>
            <w:sz w:val="22"/>
            <w:szCs w:val="22"/>
            <w:rPrChange w:id="251" w:author="Angela Quinn (NESO)" w:date="2025-05-13T11:58:00Z" w16du:dateUtc="2025-05-13T10:58:00Z">
              <w:rPr>
                <w:rFonts w:ascii="Arial" w:hAnsi="Arial" w:cs="Arial"/>
                <w:sz w:val="22"/>
                <w:szCs w:val="22"/>
              </w:rPr>
            </w:rPrChange>
          </w:rPr>
          <w:t>Authority</w:t>
        </w:r>
        <w:r>
          <w:rPr>
            <w:rFonts w:ascii="Arial" w:hAnsi="Arial" w:cs="Arial"/>
            <w:sz w:val="22"/>
            <w:szCs w:val="22"/>
          </w:rPr>
          <w:t xml:space="preserve"> may determine whether or not, in its view, the </w:t>
        </w:r>
        <w:r>
          <w:rPr>
            <w:rFonts w:ascii="Arial" w:hAnsi="Arial" w:cs="Arial"/>
            <w:b/>
            <w:bCs/>
            <w:sz w:val="22"/>
            <w:szCs w:val="22"/>
          </w:rPr>
          <w:t xml:space="preserve">Progression Commitment Fee </w:t>
        </w:r>
        <w:r w:rsidRPr="001D7C1B">
          <w:rPr>
            <w:rFonts w:ascii="Arial" w:hAnsi="Arial" w:cs="Arial"/>
            <w:sz w:val="22"/>
            <w:szCs w:val="22"/>
            <w:rPrChange w:id="252" w:author="Chris Warburton (NESO)" w:date="2025-05-07T08:55:00Z" w16du:dateUtc="2025-05-07T07:55:00Z">
              <w:rPr>
                <w:rFonts w:ascii="Arial" w:hAnsi="Arial" w:cs="Arial"/>
                <w:b/>
                <w:bCs/>
                <w:sz w:val="22"/>
                <w:szCs w:val="22"/>
              </w:rPr>
            </w:rPrChange>
          </w:rPr>
          <w:t xml:space="preserve">should be </w:t>
        </w:r>
        <w:r>
          <w:rPr>
            <w:rFonts w:ascii="Arial" w:hAnsi="Arial" w:cs="Arial"/>
            <w:sz w:val="22"/>
            <w:szCs w:val="22"/>
          </w:rPr>
          <w:t>activated.</w:t>
        </w:r>
      </w:ins>
    </w:p>
    <w:p w14:paraId="4D6B99D5" w14:textId="77777777" w:rsidR="000D15CC" w:rsidRDefault="000D15CC" w:rsidP="000D15CC">
      <w:pPr>
        <w:tabs>
          <w:tab w:val="left" w:pos="720"/>
        </w:tabs>
        <w:spacing w:line="360" w:lineRule="auto"/>
        <w:ind w:left="720" w:hanging="720"/>
        <w:jc w:val="both"/>
        <w:rPr>
          <w:ins w:id="253" w:author="Chris Warburton (NESO)" w:date="2025-05-08T08:43:00Z" w16du:dateUtc="2025-05-08T07:43:00Z"/>
          <w:rFonts w:ascii="Arial" w:hAnsi="Arial" w:cs="Arial"/>
          <w:sz w:val="22"/>
          <w:szCs w:val="22"/>
        </w:rPr>
      </w:pPr>
    </w:p>
    <w:p w14:paraId="33F94F48" w14:textId="1C44D4BD" w:rsidR="000D15CC" w:rsidRDefault="000D15CC" w:rsidP="000D15CC">
      <w:pPr>
        <w:tabs>
          <w:tab w:val="left" w:pos="720"/>
        </w:tabs>
        <w:spacing w:line="360" w:lineRule="auto"/>
        <w:ind w:left="720" w:hanging="720"/>
        <w:jc w:val="both"/>
        <w:rPr>
          <w:ins w:id="254" w:author="Chris Warburton (NESO)" w:date="2025-05-08T08:43:00Z" w16du:dateUtc="2025-05-08T07:43:00Z"/>
          <w:rFonts w:ascii="Arial" w:hAnsi="Arial" w:cs="Arial"/>
          <w:sz w:val="22"/>
          <w:szCs w:val="22"/>
        </w:rPr>
      </w:pPr>
      <w:ins w:id="255" w:author="Chris Warburton (NESO)" w:date="2025-05-08T08:43:00Z" w16du:dateUtc="2025-05-08T07:43:00Z">
        <w:r>
          <w:rPr>
            <w:rFonts w:ascii="Arial" w:hAnsi="Arial" w:cs="Arial"/>
            <w:sz w:val="22"/>
            <w:szCs w:val="22"/>
          </w:rPr>
          <w:t>2.4</w:t>
        </w:r>
        <w:r>
          <w:tab/>
        </w:r>
        <w:r>
          <w:rPr>
            <w:rFonts w:ascii="Arial" w:hAnsi="Arial" w:cs="Arial"/>
            <w:sz w:val="22"/>
            <w:szCs w:val="22"/>
          </w:rPr>
          <w:t xml:space="preserve">Within </w:t>
        </w:r>
      </w:ins>
      <w:ins w:id="256" w:author="Chris Warburton (NESO)" w:date="2025-05-13T10:08:00Z" w16du:dateUtc="2025-05-13T09:08:00Z">
        <w:r w:rsidR="001C6E75">
          <w:rPr>
            <w:rFonts w:ascii="Arial" w:hAnsi="Arial" w:cs="Arial"/>
            <w:sz w:val="22"/>
            <w:szCs w:val="22"/>
          </w:rPr>
          <w:t xml:space="preserve">five </w:t>
        </w:r>
        <w:r w:rsidR="001C6E75">
          <w:rPr>
            <w:rFonts w:ascii="Arial" w:hAnsi="Arial" w:cs="Arial"/>
            <w:b/>
            <w:bCs/>
            <w:sz w:val="22"/>
            <w:szCs w:val="22"/>
          </w:rPr>
          <w:t>Business Days</w:t>
        </w:r>
      </w:ins>
      <w:ins w:id="257" w:author="Chris Warburton (NESO)" w:date="2025-05-08T08:43:00Z" w16du:dateUtc="2025-05-08T07:43:00Z">
        <w:r>
          <w:rPr>
            <w:rFonts w:ascii="Arial" w:hAnsi="Arial" w:cs="Arial"/>
            <w:sz w:val="22"/>
            <w:szCs w:val="22"/>
          </w:rPr>
          <w:t xml:space="preserve"> of a determination by the </w:t>
        </w:r>
        <w:r w:rsidRPr="40361E67">
          <w:rPr>
            <w:rFonts w:ascii="Arial" w:hAnsi="Arial" w:cs="Arial"/>
            <w:b/>
            <w:sz w:val="22"/>
            <w:szCs w:val="22"/>
            <w:rPrChange w:id="258" w:author="Angela Quinn (NESO)" w:date="2025-05-13T11:58:00Z" w16du:dateUtc="2025-05-13T10:58:00Z">
              <w:rPr>
                <w:rFonts w:ascii="Arial" w:hAnsi="Arial" w:cs="Arial"/>
                <w:sz w:val="22"/>
                <w:szCs w:val="22"/>
              </w:rPr>
            </w:rPrChange>
          </w:rPr>
          <w:t>Authority</w:t>
        </w:r>
        <w:r>
          <w:rPr>
            <w:rFonts w:ascii="Arial" w:hAnsi="Arial" w:cs="Arial"/>
            <w:sz w:val="22"/>
            <w:szCs w:val="22"/>
          </w:rPr>
          <w:t xml:space="preserve"> under Paragraph 2.3 or, where there is no such determination, within </w:t>
        </w:r>
      </w:ins>
      <w:ins w:id="259" w:author="Chris Warburton (NESO)" w:date="2025-05-13T10:08:00Z" w16du:dateUtc="2025-05-13T09:08:00Z">
        <w:r w:rsidR="00B66D8B">
          <w:rPr>
            <w:rFonts w:ascii="Arial" w:hAnsi="Arial" w:cs="Arial"/>
            <w:sz w:val="22"/>
            <w:szCs w:val="22"/>
          </w:rPr>
          <w:t xml:space="preserve">five </w:t>
        </w:r>
        <w:r w:rsidR="00B66D8B">
          <w:rPr>
            <w:rFonts w:ascii="Arial" w:hAnsi="Arial" w:cs="Arial"/>
            <w:b/>
            <w:bCs/>
            <w:sz w:val="22"/>
            <w:szCs w:val="22"/>
          </w:rPr>
          <w:t>Business Days</w:t>
        </w:r>
      </w:ins>
      <w:ins w:id="260" w:author="Chris Warburton (NESO)" w:date="2025-05-08T08:43:00Z" w16du:dateUtc="2025-05-08T07:43:00Z">
        <w:r>
          <w:rPr>
            <w:rFonts w:ascii="Arial" w:hAnsi="Arial" w:cs="Arial"/>
            <w:sz w:val="22"/>
            <w:szCs w:val="22"/>
          </w:rPr>
          <w:t xml:space="preserve"> following the end of the period set out in Paragraph 2.3, </w:t>
        </w:r>
        <w:r>
          <w:rPr>
            <w:rFonts w:ascii="Arial" w:hAnsi="Arial" w:cs="Arial"/>
            <w:b/>
            <w:bCs/>
            <w:sz w:val="22"/>
            <w:szCs w:val="22"/>
          </w:rPr>
          <w:t>The Company</w:t>
        </w:r>
        <w:r>
          <w:rPr>
            <w:rFonts w:ascii="Arial" w:hAnsi="Arial" w:cs="Arial"/>
            <w:sz w:val="22"/>
            <w:szCs w:val="22"/>
          </w:rPr>
          <w:t xml:space="preserve"> must publish</w:t>
        </w:r>
        <w:r w:rsidRPr="006811A9">
          <w:rPr>
            <w:rFonts w:ascii="Arial" w:hAnsi="Arial" w:cs="Arial"/>
            <w:sz w:val="22"/>
            <w:szCs w:val="22"/>
          </w:rPr>
          <w:t xml:space="preserve"> </w:t>
        </w:r>
        <w:r>
          <w:rPr>
            <w:rFonts w:ascii="Arial" w:hAnsi="Arial" w:cs="Arial"/>
            <w:sz w:val="22"/>
            <w:szCs w:val="22"/>
          </w:rPr>
          <w:t xml:space="preserve">on its web-site a </w:t>
        </w:r>
        <w:r>
          <w:rPr>
            <w:rFonts w:ascii="Arial" w:hAnsi="Arial" w:cs="Arial"/>
            <w:b/>
            <w:bCs/>
            <w:sz w:val="22"/>
            <w:szCs w:val="22"/>
          </w:rPr>
          <w:t>PCF Determination Notice</w:t>
        </w:r>
        <w:r>
          <w:rPr>
            <w:rFonts w:ascii="Arial" w:hAnsi="Arial" w:cs="Arial"/>
            <w:sz w:val="22"/>
            <w:szCs w:val="22"/>
          </w:rPr>
          <w:t>.</w:t>
        </w:r>
      </w:ins>
    </w:p>
    <w:p w14:paraId="7E633AE5" w14:textId="77777777" w:rsidR="000D15CC" w:rsidRDefault="000D15CC" w:rsidP="000D15CC">
      <w:pPr>
        <w:tabs>
          <w:tab w:val="left" w:pos="720"/>
        </w:tabs>
        <w:spacing w:line="360" w:lineRule="auto"/>
        <w:ind w:left="720" w:hanging="720"/>
        <w:jc w:val="both"/>
        <w:rPr>
          <w:ins w:id="261" w:author="Chris Warburton (NESO)" w:date="2025-05-08T08:43:00Z" w16du:dateUtc="2025-05-08T07:43:00Z"/>
          <w:rFonts w:ascii="Arial" w:hAnsi="Arial" w:cs="Arial"/>
          <w:sz w:val="22"/>
          <w:szCs w:val="22"/>
        </w:rPr>
      </w:pPr>
    </w:p>
    <w:p w14:paraId="3FD756CE" w14:textId="77777777" w:rsidR="000D15CC" w:rsidRDefault="000D15CC" w:rsidP="000D15CC">
      <w:pPr>
        <w:tabs>
          <w:tab w:val="left" w:pos="720"/>
        </w:tabs>
        <w:spacing w:line="360" w:lineRule="auto"/>
        <w:ind w:left="720" w:hanging="720"/>
        <w:jc w:val="both"/>
        <w:rPr>
          <w:ins w:id="262" w:author="Chris Warburton (NESO)" w:date="2025-05-08T08:43:00Z" w16du:dateUtc="2025-05-08T07:43:00Z"/>
          <w:rFonts w:ascii="Arial" w:hAnsi="Arial" w:cs="Arial"/>
          <w:sz w:val="22"/>
          <w:szCs w:val="22"/>
        </w:rPr>
      </w:pPr>
      <w:ins w:id="263" w:author="Chris Warburton (NESO)" w:date="2025-05-08T08:43:00Z" w16du:dateUtc="2025-05-08T07:43:00Z">
        <w:r>
          <w:rPr>
            <w:rFonts w:ascii="Arial" w:hAnsi="Arial" w:cs="Arial"/>
            <w:sz w:val="22"/>
            <w:szCs w:val="22"/>
          </w:rPr>
          <w:t>2.5</w:t>
        </w:r>
        <w:r>
          <w:rPr>
            <w:rFonts w:ascii="Arial" w:hAnsi="Arial" w:cs="Arial"/>
            <w:sz w:val="22"/>
            <w:szCs w:val="22"/>
          </w:rPr>
          <w:tab/>
        </w:r>
        <w:r>
          <w:rPr>
            <w:rFonts w:ascii="Arial" w:hAnsi="Arial" w:cs="Arial"/>
            <w:b/>
            <w:bCs/>
            <w:sz w:val="22"/>
            <w:szCs w:val="22"/>
          </w:rPr>
          <w:t>The Company</w:t>
        </w:r>
        <w:r>
          <w:rPr>
            <w:rFonts w:ascii="Arial" w:hAnsi="Arial" w:cs="Arial"/>
            <w:sz w:val="22"/>
            <w:szCs w:val="22"/>
          </w:rPr>
          <w:t xml:space="preserve"> must include a </w:t>
        </w:r>
        <w:r>
          <w:rPr>
            <w:rFonts w:ascii="Arial" w:hAnsi="Arial" w:cs="Arial"/>
            <w:b/>
            <w:bCs/>
            <w:sz w:val="22"/>
            <w:szCs w:val="22"/>
          </w:rPr>
          <w:t>PCF Activation Date</w:t>
        </w:r>
        <w:r>
          <w:rPr>
            <w:rFonts w:ascii="Arial" w:hAnsi="Arial" w:cs="Arial"/>
            <w:sz w:val="22"/>
            <w:szCs w:val="22"/>
          </w:rPr>
          <w:t xml:space="preserve"> in the </w:t>
        </w:r>
        <w:r>
          <w:rPr>
            <w:rFonts w:ascii="Arial" w:hAnsi="Arial" w:cs="Arial"/>
            <w:b/>
            <w:bCs/>
            <w:sz w:val="22"/>
            <w:szCs w:val="22"/>
          </w:rPr>
          <w:t>PCF Determination Notice</w:t>
        </w:r>
        <w:r>
          <w:rPr>
            <w:rFonts w:ascii="Arial" w:hAnsi="Arial" w:cs="Arial"/>
            <w:sz w:val="22"/>
            <w:szCs w:val="22"/>
          </w:rPr>
          <w:t xml:space="preserve"> where</w:t>
        </w:r>
        <w:r w:rsidRPr="003E7344">
          <w:rPr>
            <w:rFonts w:ascii="Arial" w:hAnsi="Arial" w:cs="Arial"/>
            <w:sz w:val="22"/>
            <w:szCs w:val="22"/>
          </w:rPr>
          <w:t xml:space="preserve"> </w:t>
        </w:r>
        <w:r>
          <w:rPr>
            <w:rFonts w:ascii="Arial" w:hAnsi="Arial" w:cs="Arial"/>
            <w:sz w:val="22"/>
            <w:szCs w:val="22"/>
          </w:rPr>
          <w:t xml:space="preserve">either: </w:t>
        </w:r>
      </w:ins>
    </w:p>
    <w:p w14:paraId="432A012A" w14:textId="77777777" w:rsidR="000D15CC" w:rsidRDefault="000D15CC">
      <w:pPr>
        <w:tabs>
          <w:tab w:val="left" w:pos="720"/>
        </w:tabs>
        <w:spacing w:line="360" w:lineRule="auto"/>
        <w:ind w:left="1440" w:hanging="1440"/>
        <w:jc w:val="both"/>
        <w:rPr>
          <w:ins w:id="264" w:author="Chris Warburton (NESO)" w:date="2025-05-08T08:43:00Z" w16du:dateUtc="2025-05-08T07:43:00Z"/>
          <w:rFonts w:ascii="Arial" w:hAnsi="Arial" w:cs="Arial"/>
          <w:sz w:val="22"/>
          <w:szCs w:val="22"/>
        </w:rPr>
        <w:pPrChange w:id="265" w:author="Chris Warburton (NESO)" w:date="2025-05-07T14:36:00Z" w16du:dateUtc="2025-05-07T13:36:00Z">
          <w:pPr>
            <w:tabs>
              <w:tab w:val="left" w:pos="720"/>
            </w:tabs>
            <w:spacing w:line="360" w:lineRule="auto"/>
            <w:ind w:left="720" w:hanging="720"/>
            <w:jc w:val="both"/>
          </w:pPr>
        </w:pPrChange>
      </w:pPr>
      <w:ins w:id="266" w:author="Chris Warburton (NESO)" w:date="2025-05-08T08:43:00Z" w16du:dateUtc="2025-05-08T07:43:00Z">
        <w:r>
          <w:rPr>
            <w:rFonts w:ascii="Arial" w:hAnsi="Arial" w:cs="Arial"/>
            <w:sz w:val="22"/>
            <w:szCs w:val="22"/>
          </w:rPr>
          <w:tab/>
          <w:t>2.5.1</w:t>
        </w:r>
        <w:r>
          <w:rPr>
            <w:rFonts w:ascii="Arial" w:hAnsi="Arial" w:cs="Arial"/>
            <w:sz w:val="22"/>
            <w:szCs w:val="22"/>
          </w:rPr>
          <w:tab/>
          <w:t xml:space="preserve">the </w:t>
        </w:r>
        <w:r w:rsidRPr="00766502">
          <w:rPr>
            <w:rFonts w:ascii="Arial" w:hAnsi="Arial" w:cs="Arial"/>
            <w:b/>
            <w:bCs/>
            <w:sz w:val="22"/>
            <w:szCs w:val="22"/>
            <w:rPrChange w:id="267" w:author="Chris Warburton (NESO)" w:date="2025-05-07T14:36:00Z" w16du:dateUtc="2025-05-07T13:36:00Z">
              <w:rPr>
                <w:rFonts w:ascii="Arial" w:hAnsi="Arial" w:cs="Arial"/>
                <w:sz w:val="22"/>
                <w:szCs w:val="22"/>
              </w:rPr>
            </w:rPrChange>
          </w:rPr>
          <w:t>Authority</w:t>
        </w:r>
        <w:r>
          <w:rPr>
            <w:rFonts w:ascii="Arial" w:hAnsi="Arial" w:cs="Arial"/>
            <w:sz w:val="22"/>
            <w:szCs w:val="22"/>
          </w:rPr>
          <w:t xml:space="preserve"> has determined under Paragraph 2.3 that the </w:t>
        </w:r>
        <w:r w:rsidRPr="000971E3">
          <w:rPr>
            <w:rFonts w:ascii="Arial" w:hAnsi="Arial" w:cs="Arial"/>
            <w:b/>
            <w:bCs/>
            <w:sz w:val="22"/>
            <w:szCs w:val="22"/>
            <w:rPrChange w:id="268" w:author="Chris Warburton (NESO)" w:date="2025-05-07T15:46:00Z" w16du:dateUtc="2025-05-07T14:46:00Z">
              <w:rPr>
                <w:rFonts w:ascii="Arial" w:hAnsi="Arial" w:cs="Arial"/>
                <w:sz w:val="22"/>
                <w:szCs w:val="22"/>
              </w:rPr>
            </w:rPrChange>
          </w:rPr>
          <w:t>Progression Commitment Fee</w:t>
        </w:r>
        <w:r>
          <w:rPr>
            <w:rFonts w:ascii="Arial" w:hAnsi="Arial" w:cs="Arial"/>
            <w:sz w:val="22"/>
            <w:szCs w:val="22"/>
          </w:rPr>
          <w:t xml:space="preserve"> should be activated; or </w:t>
        </w:r>
      </w:ins>
    </w:p>
    <w:p w14:paraId="3D7B8A6A" w14:textId="7EA2EDDC" w:rsidR="000D15CC" w:rsidRDefault="000D15CC">
      <w:pPr>
        <w:tabs>
          <w:tab w:val="left" w:pos="720"/>
        </w:tabs>
        <w:spacing w:line="360" w:lineRule="auto"/>
        <w:ind w:left="1440" w:hanging="1440"/>
        <w:jc w:val="both"/>
        <w:rPr>
          <w:ins w:id="269" w:author="Chris Warburton (NESO)" w:date="2025-05-08T08:43:00Z" w16du:dateUtc="2025-05-08T07:43:00Z"/>
          <w:rFonts w:ascii="Arial" w:hAnsi="Arial" w:cs="Arial"/>
          <w:sz w:val="22"/>
          <w:szCs w:val="22"/>
        </w:rPr>
        <w:pPrChange w:id="270" w:author="Chris Warburton (NESO)" w:date="2025-05-07T14:36:00Z" w16du:dateUtc="2025-05-07T13:36:00Z">
          <w:pPr>
            <w:tabs>
              <w:tab w:val="left" w:pos="720"/>
            </w:tabs>
            <w:spacing w:line="360" w:lineRule="auto"/>
            <w:ind w:left="720" w:hanging="720"/>
            <w:jc w:val="both"/>
          </w:pPr>
        </w:pPrChange>
      </w:pPr>
      <w:ins w:id="271" w:author="Chris Warburton (NESO)" w:date="2025-05-08T08:43:00Z" w16du:dateUtc="2025-05-08T07:43:00Z">
        <w:r>
          <w:rPr>
            <w:rFonts w:ascii="Arial" w:hAnsi="Arial" w:cs="Arial"/>
            <w:sz w:val="22"/>
            <w:szCs w:val="22"/>
          </w:rPr>
          <w:tab/>
          <w:t>2.5.2</w:t>
        </w:r>
        <w:r>
          <w:rPr>
            <w:rFonts w:ascii="Arial" w:hAnsi="Arial" w:cs="Arial"/>
            <w:sz w:val="22"/>
            <w:szCs w:val="22"/>
          </w:rPr>
          <w:tab/>
        </w:r>
      </w:ins>
      <w:ins w:id="272" w:author="Chris Warburton (NESO)" w:date="2025-05-08T14:46:00Z" w16du:dateUtc="2025-05-08T13:46:00Z">
        <w:r w:rsidR="00040B14">
          <w:rPr>
            <w:rFonts w:ascii="Arial" w:hAnsi="Arial" w:cs="Arial"/>
            <w:b/>
            <w:bCs/>
            <w:sz w:val="22"/>
            <w:szCs w:val="22"/>
          </w:rPr>
          <w:t>T</w:t>
        </w:r>
      </w:ins>
      <w:ins w:id="273" w:author="Chris Warburton (NESO)" w:date="2025-05-08T08:43:00Z" w16du:dateUtc="2025-05-08T07:43:00Z">
        <w:r>
          <w:rPr>
            <w:rFonts w:ascii="Arial" w:hAnsi="Arial" w:cs="Arial"/>
            <w:b/>
            <w:bCs/>
            <w:sz w:val="22"/>
            <w:szCs w:val="22"/>
          </w:rPr>
          <w:t>he Company</w:t>
        </w:r>
        <w:r>
          <w:rPr>
            <w:rFonts w:ascii="Arial" w:hAnsi="Arial" w:cs="Arial"/>
            <w:sz w:val="22"/>
            <w:szCs w:val="22"/>
          </w:rPr>
          <w:t xml:space="preserve"> has determined under Paragraph 2.2 that the </w:t>
        </w:r>
        <w:r w:rsidRPr="000971E3">
          <w:rPr>
            <w:rFonts w:ascii="Arial" w:hAnsi="Arial" w:cs="Arial"/>
            <w:b/>
            <w:bCs/>
            <w:sz w:val="22"/>
            <w:szCs w:val="22"/>
            <w:rPrChange w:id="274" w:author="Chris Warburton (NESO)" w:date="2025-05-07T15:46:00Z" w16du:dateUtc="2025-05-07T14:46:00Z">
              <w:rPr>
                <w:rFonts w:ascii="Arial" w:hAnsi="Arial" w:cs="Arial"/>
                <w:sz w:val="22"/>
                <w:szCs w:val="22"/>
              </w:rPr>
            </w:rPrChange>
          </w:rPr>
          <w:t>Progression Commitment Fee</w:t>
        </w:r>
        <w:r>
          <w:rPr>
            <w:rFonts w:ascii="Arial" w:hAnsi="Arial" w:cs="Arial"/>
            <w:sz w:val="22"/>
            <w:szCs w:val="22"/>
          </w:rPr>
          <w:t xml:space="preserve"> should be activated and the </w:t>
        </w:r>
        <w:r>
          <w:rPr>
            <w:rFonts w:ascii="Arial" w:hAnsi="Arial" w:cs="Arial"/>
            <w:b/>
            <w:bCs/>
            <w:sz w:val="22"/>
            <w:szCs w:val="22"/>
          </w:rPr>
          <w:t>Authority</w:t>
        </w:r>
        <w:r>
          <w:rPr>
            <w:rFonts w:ascii="Arial" w:hAnsi="Arial" w:cs="Arial"/>
            <w:sz w:val="22"/>
            <w:szCs w:val="22"/>
          </w:rPr>
          <w:t xml:space="preserve"> has not, within the period set out in Paragraph 2.3, determined that the </w:t>
        </w:r>
        <w:r w:rsidRPr="000971E3">
          <w:rPr>
            <w:rFonts w:ascii="Arial" w:hAnsi="Arial" w:cs="Arial"/>
            <w:b/>
            <w:bCs/>
            <w:sz w:val="22"/>
            <w:szCs w:val="22"/>
            <w:rPrChange w:id="275" w:author="Chris Warburton (NESO)" w:date="2025-05-07T15:46:00Z" w16du:dateUtc="2025-05-07T14:46:00Z">
              <w:rPr>
                <w:rFonts w:ascii="Arial" w:hAnsi="Arial" w:cs="Arial"/>
                <w:sz w:val="22"/>
                <w:szCs w:val="22"/>
              </w:rPr>
            </w:rPrChange>
          </w:rPr>
          <w:t>Progression Commitment Fee</w:t>
        </w:r>
        <w:r>
          <w:rPr>
            <w:rFonts w:ascii="Arial" w:hAnsi="Arial" w:cs="Arial"/>
            <w:sz w:val="22"/>
            <w:szCs w:val="22"/>
          </w:rPr>
          <w:t xml:space="preserve"> should not be activated.</w:t>
        </w:r>
      </w:ins>
    </w:p>
    <w:p w14:paraId="4779DC66" w14:textId="77777777" w:rsidR="000D15CC" w:rsidRPr="00D45849" w:rsidRDefault="000D15CC" w:rsidP="000D15CC">
      <w:pPr>
        <w:tabs>
          <w:tab w:val="left" w:pos="720"/>
        </w:tabs>
        <w:spacing w:line="360" w:lineRule="auto"/>
        <w:ind w:left="720" w:hanging="720"/>
        <w:jc w:val="both"/>
        <w:rPr>
          <w:ins w:id="276" w:author="Chris Warburton (NESO)" w:date="2025-05-08T08:43:00Z" w16du:dateUtc="2025-05-08T07:43:00Z"/>
          <w:rFonts w:ascii="Arial" w:hAnsi="Arial" w:cs="Arial"/>
          <w:sz w:val="22"/>
          <w:szCs w:val="22"/>
        </w:rPr>
      </w:pPr>
    </w:p>
    <w:p w14:paraId="2909115E" w14:textId="22D41F34" w:rsidR="000D15CC" w:rsidRDefault="000D15CC" w:rsidP="000D15CC">
      <w:pPr>
        <w:tabs>
          <w:tab w:val="left" w:pos="720"/>
        </w:tabs>
        <w:spacing w:line="360" w:lineRule="auto"/>
        <w:ind w:left="720" w:hanging="720"/>
        <w:jc w:val="both"/>
        <w:rPr>
          <w:ins w:id="277" w:author="Chris Warburton (NESO)" w:date="2025-05-08T08:43:00Z" w16du:dateUtc="2025-05-08T07:43:00Z"/>
          <w:rFonts w:ascii="Arial" w:hAnsi="Arial" w:cs="Arial"/>
          <w:b/>
          <w:bCs/>
          <w:sz w:val="22"/>
          <w:szCs w:val="22"/>
        </w:rPr>
      </w:pPr>
      <w:ins w:id="278" w:author="Chris Warburton (NESO)" w:date="2025-05-08T08:43:00Z" w16du:dateUtc="2025-05-08T07:43:00Z">
        <w:r>
          <w:rPr>
            <w:rFonts w:ascii="Arial" w:hAnsi="Arial" w:cs="Arial"/>
            <w:sz w:val="22"/>
            <w:szCs w:val="22"/>
          </w:rPr>
          <w:t>3</w:t>
        </w:r>
        <w:r>
          <w:rPr>
            <w:rFonts w:ascii="Arial" w:hAnsi="Arial" w:cs="Arial"/>
            <w:sz w:val="22"/>
            <w:szCs w:val="22"/>
          </w:rPr>
          <w:tab/>
        </w:r>
        <w:r>
          <w:rPr>
            <w:rFonts w:ascii="Arial" w:hAnsi="Arial" w:cs="Arial"/>
            <w:b/>
            <w:bCs/>
            <w:sz w:val="22"/>
            <w:szCs w:val="22"/>
          </w:rPr>
          <w:t xml:space="preserve">Information exchange to support calculation of the PCF </w:t>
        </w:r>
      </w:ins>
      <w:ins w:id="279" w:author="Chris Warburton (NESO)" w:date="2025-05-08T14:47:00Z" w16du:dateUtc="2025-05-08T13:47:00Z">
        <w:r w:rsidR="00B0253F">
          <w:rPr>
            <w:rFonts w:ascii="Arial" w:hAnsi="Arial" w:cs="Arial"/>
            <w:b/>
            <w:bCs/>
            <w:sz w:val="22"/>
            <w:szCs w:val="22"/>
          </w:rPr>
          <w:t>Activation</w:t>
        </w:r>
      </w:ins>
      <w:ins w:id="280" w:author="Chris Warburton (NESO)" w:date="2025-05-08T08:43:00Z" w16du:dateUtc="2025-05-08T07:43:00Z">
        <w:r>
          <w:rPr>
            <w:rFonts w:ascii="Arial" w:hAnsi="Arial" w:cs="Arial"/>
            <w:b/>
            <w:bCs/>
            <w:sz w:val="22"/>
            <w:szCs w:val="22"/>
          </w:rPr>
          <w:t xml:space="preserve"> Metric</w:t>
        </w:r>
      </w:ins>
    </w:p>
    <w:p w14:paraId="5BEC1498" w14:textId="77777777" w:rsidR="000D15CC" w:rsidRDefault="000D15CC" w:rsidP="000D15CC">
      <w:pPr>
        <w:tabs>
          <w:tab w:val="left" w:pos="720"/>
        </w:tabs>
        <w:spacing w:line="360" w:lineRule="auto"/>
        <w:ind w:left="720" w:hanging="720"/>
        <w:jc w:val="both"/>
        <w:rPr>
          <w:ins w:id="281" w:author="Chris Warburton (NESO)" w:date="2025-05-08T08:43:00Z" w16du:dateUtc="2025-05-08T07:43:00Z"/>
          <w:rFonts w:ascii="Arial" w:hAnsi="Arial" w:cs="Arial"/>
          <w:sz w:val="22"/>
          <w:szCs w:val="22"/>
        </w:rPr>
      </w:pPr>
    </w:p>
    <w:p w14:paraId="7357B539" w14:textId="0C220E0C" w:rsidR="001715C8" w:rsidRDefault="000D15CC" w:rsidP="000D15CC">
      <w:pPr>
        <w:tabs>
          <w:tab w:val="left" w:pos="720"/>
        </w:tabs>
        <w:spacing w:line="360" w:lineRule="auto"/>
        <w:ind w:left="720" w:hanging="720"/>
        <w:jc w:val="both"/>
        <w:rPr>
          <w:ins w:id="282" w:author="Chris Warburton (NESO)" w:date="2025-05-13T11:06:00Z" w16du:dateUtc="2025-05-13T10:06:00Z"/>
          <w:rFonts w:ascii="Arial" w:hAnsi="Arial" w:cs="Arial"/>
          <w:sz w:val="22"/>
          <w:szCs w:val="22"/>
        </w:rPr>
      </w:pPr>
      <w:ins w:id="283" w:author="Chris Warburton (NESO)" w:date="2025-05-08T08:43:00Z" w16du:dateUtc="2025-05-08T07:43:00Z">
        <w:r>
          <w:rPr>
            <w:rFonts w:ascii="Arial" w:hAnsi="Arial" w:cs="Arial"/>
            <w:sz w:val="22"/>
            <w:szCs w:val="22"/>
          </w:rPr>
          <w:t>3.1</w:t>
        </w:r>
        <w:r>
          <w:tab/>
        </w:r>
      </w:ins>
      <w:ins w:id="284" w:author="Chris Warburton (NESO)" w:date="2025-05-12T15:51:00Z" w16du:dateUtc="2025-05-12T14:51:00Z">
        <w:r w:rsidR="00EB294F">
          <w:rPr>
            <w:rFonts w:ascii="Arial" w:hAnsi="Arial" w:cs="Arial"/>
            <w:sz w:val="22"/>
            <w:szCs w:val="22"/>
          </w:rPr>
          <w:t xml:space="preserve">Each </w:t>
        </w:r>
        <w:r w:rsidR="009B4BA5">
          <w:rPr>
            <w:rFonts w:ascii="Arial" w:hAnsi="Arial" w:cs="Arial"/>
            <w:sz w:val="22"/>
            <w:szCs w:val="22"/>
          </w:rPr>
          <w:t xml:space="preserve">owner/operator of a </w:t>
        </w:r>
        <w:r w:rsidR="009B4BA5">
          <w:rPr>
            <w:rFonts w:ascii="Arial" w:hAnsi="Arial" w:cs="Arial"/>
            <w:b/>
            <w:bCs/>
            <w:sz w:val="22"/>
            <w:szCs w:val="22"/>
          </w:rPr>
          <w:t xml:space="preserve">Distribution </w:t>
        </w:r>
      </w:ins>
      <w:ins w:id="285" w:author="Chris Warburton (NESO)" w:date="2025-05-12T15:52:00Z" w16du:dateUtc="2025-05-12T14:52:00Z">
        <w:r w:rsidR="009B4BA5">
          <w:rPr>
            <w:rFonts w:ascii="Arial" w:hAnsi="Arial" w:cs="Arial"/>
            <w:b/>
            <w:bCs/>
            <w:sz w:val="22"/>
            <w:szCs w:val="22"/>
          </w:rPr>
          <w:t>System</w:t>
        </w:r>
        <w:r w:rsidR="009B4BA5">
          <w:rPr>
            <w:rFonts w:ascii="Arial" w:hAnsi="Arial" w:cs="Arial"/>
            <w:sz w:val="22"/>
            <w:szCs w:val="22"/>
          </w:rPr>
          <w:t xml:space="preserve"> must</w:t>
        </w:r>
      </w:ins>
      <w:ins w:id="286" w:author="Chris Warburton (NESO)" w:date="2025-05-12T15:55:00Z" w16du:dateUtc="2025-05-12T14:55:00Z">
        <w:r w:rsidR="00FA55BE">
          <w:rPr>
            <w:rFonts w:ascii="Arial" w:hAnsi="Arial" w:cs="Arial"/>
            <w:sz w:val="22"/>
            <w:szCs w:val="22"/>
          </w:rPr>
          <w:t xml:space="preserve"> twice each </w:t>
        </w:r>
        <w:r w:rsidR="00FA55BE" w:rsidRPr="44C7645F">
          <w:rPr>
            <w:rFonts w:ascii="Arial" w:hAnsi="Arial" w:cs="Arial"/>
            <w:b/>
            <w:sz w:val="22"/>
            <w:szCs w:val="22"/>
            <w:rPrChange w:id="287" w:author="Angela Quinn (NESO)" w:date="2025-05-13T11:59:00Z" w16du:dateUtc="2025-05-13T10:59:00Z">
              <w:rPr>
                <w:rFonts w:ascii="Arial" w:hAnsi="Arial" w:cs="Arial"/>
                <w:sz w:val="22"/>
                <w:szCs w:val="22"/>
              </w:rPr>
            </w:rPrChange>
          </w:rPr>
          <w:t>Financial Year</w:t>
        </w:r>
        <w:r w:rsidR="00FA55BE">
          <w:rPr>
            <w:rFonts w:ascii="Arial" w:hAnsi="Arial" w:cs="Arial"/>
            <w:sz w:val="22"/>
            <w:szCs w:val="22"/>
          </w:rPr>
          <w:t xml:space="preserve"> (</w:t>
        </w:r>
      </w:ins>
      <w:ins w:id="288" w:author="Chris Warburton (NESO)" w:date="2025-05-12T15:56:00Z" w16du:dateUtc="2025-05-12T14:56:00Z">
        <w:r w:rsidR="00FC35B9">
          <w:rPr>
            <w:rFonts w:ascii="Arial" w:hAnsi="Arial" w:cs="Arial"/>
            <w:sz w:val="22"/>
            <w:szCs w:val="22"/>
          </w:rPr>
          <w:t xml:space="preserve">once </w:t>
        </w:r>
      </w:ins>
      <w:ins w:id="289" w:author="Chris Warburton (NESO)" w:date="2025-05-12T16:39:00Z" w16du:dateUtc="2025-05-12T15:39:00Z">
        <w:r w:rsidR="00F0203F">
          <w:rPr>
            <w:rFonts w:ascii="Arial" w:hAnsi="Arial" w:cs="Arial"/>
            <w:sz w:val="22"/>
            <w:szCs w:val="22"/>
          </w:rPr>
          <w:t>on</w:t>
        </w:r>
      </w:ins>
      <w:ins w:id="290" w:author="Chris Warburton (NESO)" w:date="2025-05-12T15:54:00Z" w16du:dateUtc="2025-05-12T14:54:00Z">
        <w:r w:rsidR="008010A0">
          <w:rPr>
            <w:rFonts w:ascii="Arial" w:hAnsi="Arial" w:cs="Arial"/>
            <w:sz w:val="22"/>
            <w:szCs w:val="22"/>
          </w:rPr>
          <w:t xml:space="preserve"> </w:t>
        </w:r>
      </w:ins>
      <w:ins w:id="291" w:author="Chris Warburton (NESO)" w:date="2025-05-12T16:18:00Z" w16du:dateUtc="2025-05-12T15:18:00Z">
        <w:r w:rsidR="00B37BC2">
          <w:rPr>
            <w:rFonts w:ascii="Arial" w:hAnsi="Arial" w:cs="Arial"/>
            <w:sz w:val="22"/>
            <w:szCs w:val="22"/>
          </w:rPr>
          <w:t>[</w:t>
        </w:r>
      </w:ins>
      <w:ins w:id="292" w:author="Chris Warburton (NESO)" w:date="2025-05-12T15:55:00Z" w16du:dateUtc="2025-05-12T14:55:00Z">
        <w:r w:rsidR="00CF0211">
          <w:rPr>
            <w:rFonts w:ascii="Arial" w:hAnsi="Arial" w:cs="Arial"/>
            <w:sz w:val="22"/>
            <w:szCs w:val="22"/>
          </w:rPr>
          <w:t>1</w:t>
        </w:r>
      </w:ins>
      <w:ins w:id="293" w:author="Chris Warburton (NESO)" w:date="2025-05-12T16:39:00Z" w16du:dateUtc="2025-05-12T15:39:00Z">
        <w:r w:rsidR="00F0203F">
          <w:rPr>
            <w:rFonts w:ascii="Arial" w:hAnsi="Arial" w:cs="Arial"/>
            <w:sz w:val="22"/>
            <w:szCs w:val="22"/>
          </w:rPr>
          <w:t>4</w:t>
        </w:r>
      </w:ins>
      <w:ins w:id="294" w:author="Chris Warburton (NESO)" w:date="2025-05-12T15:55:00Z" w16du:dateUtc="2025-05-12T14:55:00Z">
        <w:r w:rsidR="00CF0211">
          <w:rPr>
            <w:rFonts w:ascii="Arial" w:hAnsi="Arial" w:cs="Arial"/>
            <w:sz w:val="22"/>
            <w:szCs w:val="22"/>
          </w:rPr>
          <w:t xml:space="preserve"> July </w:t>
        </w:r>
      </w:ins>
      <w:ins w:id="295" w:author="Chris Warburton (NESO)" w:date="2025-05-12T16:39:00Z" w16du:dateUtc="2025-05-12T15:39:00Z">
        <w:r w:rsidR="00F0203F">
          <w:rPr>
            <w:rFonts w:ascii="Arial" w:hAnsi="Arial" w:cs="Arial"/>
            <w:sz w:val="22"/>
            <w:szCs w:val="22"/>
          </w:rPr>
          <w:t xml:space="preserve">or the next </w:t>
        </w:r>
        <w:r w:rsidR="00F0203F" w:rsidRPr="1B60B945">
          <w:rPr>
            <w:rFonts w:ascii="Arial" w:hAnsi="Arial" w:cs="Arial"/>
            <w:b/>
            <w:sz w:val="22"/>
            <w:szCs w:val="22"/>
            <w:rPrChange w:id="296" w:author="Angela Quinn (NESO)" w:date="2025-05-13T11:59:00Z" w16du:dateUtc="2025-05-13T10:59:00Z">
              <w:rPr>
                <w:rFonts w:ascii="Arial" w:hAnsi="Arial" w:cs="Arial"/>
                <w:sz w:val="22"/>
                <w:szCs w:val="22"/>
              </w:rPr>
            </w:rPrChange>
          </w:rPr>
          <w:t>Business</w:t>
        </w:r>
        <w:r w:rsidR="00F0203F">
          <w:rPr>
            <w:rFonts w:ascii="Arial" w:hAnsi="Arial" w:cs="Arial"/>
            <w:sz w:val="22"/>
            <w:szCs w:val="22"/>
          </w:rPr>
          <w:t xml:space="preserve"> </w:t>
        </w:r>
        <w:r w:rsidR="00F0203F" w:rsidRPr="1B60B945">
          <w:rPr>
            <w:rFonts w:ascii="Arial" w:hAnsi="Arial" w:cs="Arial"/>
            <w:b/>
            <w:sz w:val="22"/>
            <w:szCs w:val="22"/>
            <w:rPrChange w:id="297" w:author="Angela Quinn (NESO)" w:date="2025-05-13T11:59:00Z" w16du:dateUtc="2025-05-13T10:59:00Z">
              <w:rPr>
                <w:rFonts w:ascii="Arial" w:hAnsi="Arial" w:cs="Arial"/>
                <w:sz w:val="22"/>
                <w:szCs w:val="22"/>
              </w:rPr>
            </w:rPrChange>
          </w:rPr>
          <w:t>Day</w:t>
        </w:r>
      </w:ins>
      <w:ins w:id="298" w:author="Chris Warburton (NESO)" w:date="2025-05-12T19:53:00Z" w16du:dateUtc="2025-05-12T18:53:00Z">
        <w:r w:rsidR="001629A3">
          <w:rPr>
            <w:rFonts w:ascii="Arial" w:hAnsi="Arial" w:cs="Arial"/>
            <w:sz w:val="22"/>
            <w:szCs w:val="22"/>
          </w:rPr>
          <w:t xml:space="preserve"> where 14 July is not a </w:t>
        </w:r>
        <w:r w:rsidR="001629A3">
          <w:rPr>
            <w:rFonts w:ascii="Arial" w:hAnsi="Arial" w:cs="Arial"/>
            <w:b/>
            <w:bCs/>
            <w:sz w:val="22"/>
            <w:szCs w:val="22"/>
          </w:rPr>
          <w:t>Business Day</w:t>
        </w:r>
      </w:ins>
      <w:ins w:id="299" w:author="Chris Warburton (NESO)" w:date="2025-05-12T16:18:00Z" w16du:dateUtc="2025-05-12T15:18:00Z">
        <w:r w:rsidR="00B37BC2">
          <w:rPr>
            <w:rFonts w:ascii="Arial" w:hAnsi="Arial" w:cs="Arial"/>
            <w:sz w:val="22"/>
            <w:szCs w:val="22"/>
          </w:rPr>
          <w:t>]</w:t>
        </w:r>
      </w:ins>
      <w:ins w:id="300" w:author="Chris Warburton (NESO)" w:date="2025-05-12T15:55:00Z" w16du:dateUtc="2025-05-12T14:55:00Z">
        <w:r w:rsidR="00FA55BE">
          <w:rPr>
            <w:rFonts w:ascii="Arial" w:hAnsi="Arial" w:cs="Arial"/>
            <w:sz w:val="22"/>
            <w:szCs w:val="22"/>
          </w:rPr>
          <w:t xml:space="preserve"> and </w:t>
        </w:r>
      </w:ins>
      <w:ins w:id="301" w:author="Chris Warburton (NESO)" w:date="2025-05-12T15:56:00Z" w16du:dateUtc="2025-05-12T14:56:00Z">
        <w:r w:rsidR="00FC35B9">
          <w:rPr>
            <w:rFonts w:ascii="Arial" w:hAnsi="Arial" w:cs="Arial"/>
            <w:sz w:val="22"/>
            <w:szCs w:val="22"/>
          </w:rPr>
          <w:t xml:space="preserve">once </w:t>
        </w:r>
      </w:ins>
      <w:ins w:id="302" w:author="Chris Warburton (NESO)" w:date="2025-05-13T12:23:00Z" w16du:dateUtc="2025-05-13T11:23:00Z">
        <w:r w:rsidR="0065606F">
          <w:rPr>
            <w:rFonts w:ascii="Arial" w:hAnsi="Arial" w:cs="Arial"/>
            <w:sz w:val="22"/>
            <w:szCs w:val="22"/>
          </w:rPr>
          <w:t>on</w:t>
        </w:r>
      </w:ins>
      <w:ins w:id="303" w:author="Chris Warburton (NESO)" w:date="2025-05-12T15:55:00Z" w16du:dateUtc="2025-05-12T14:55:00Z">
        <w:r w:rsidR="00FA55BE">
          <w:rPr>
            <w:rFonts w:ascii="Arial" w:hAnsi="Arial" w:cs="Arial"/>
            <w:sz w:val="22"/>
            <w:szCs w:val="22"/>
          </w:rPr>
          <w:t xml:space="preserve"> </w:t>
        </w:r>
      </w:ins>
      <w:ins w:id="304" w:author="Chris Warburton (NESO)" w:date="2025-05-12T16:18:00Z" w16du:dateUtc="2025-05-12T15:18:00Z">
        <w:r w:rsidR="00B37BC2">
          <w:rPr>
            <w:rFonts w:ascii="Arial" w:hAnsi="Arial" w:cs="Arial"/>
            <w:sz w:val="22"/>
            <w:szCs w:val="22"/>
          </w:rPr>
          <w:t>[</w:t>
        </w:r>
      </w:ins>
      <w:ins w:id="305" w:author="Chris Warburton (NESO)" w:date="2025-05-12T15:55:00Z" w16du:dateUtc="2025-05-12T14:55:00Z">
        <w:r w:rsidR="0086428F">
          <w:rPr>
            <w:rFonts w:ascii="Arial" w:hAnsi="Arial" w:cs="Arial"/>
            <w:sz w:val="22"/>
            <w:szCs w:val="22"/>
          </w:rPr>
          <w:t>1</w:t>
        </w:r>
      </w:ins>
      <w:ins w:id="306" w:author="Chris Warburton (NESO)" w:date="2025-05-12T16:39:00Z" w16du:dateUtc="2025-05-12T15:39:00Z">
        <w:r w:rsidR="00F0203F">
          <w:rPr>
            <w:rFonts w:ascii="Arial" w:hAnsi="Arial" w:cs="Arial"/>
            <w:sz w:val="22"/>
            <w:szCs w:val="22"/>
          </w:rPr>
          <w:t>4</w:t>
        </w:r>
      </w:ins>
      <w:ins w:id="307" w:author="Chris Warburton (NESO)" w:date="2025-05-12T15:55:00Z" w16du:dateUtc="2025-05-12T14:55:00Z">
        <w:r w:rsidR="0086428F">
          <w:rPr>
            <w:rFonts w:ascii="Arial" w:hAnsi="Arial" w:cs="Arial"/>
            <w:sz w:val="22"/>
            <w:szCs w:val="22"/>
          </w:rPr>
          <w:t xml:space="preserve"> January </w:t>
        </w:r>
      </w:ins>
      <w:ins w:id="308" w:author="Chris Warburton (NESO)" w:date="2025-05-12T16:39:00Z" w16du:dateUtc="2025-05-12T15:39:00Z">
        <w:r w:rsidR="00F0203F">
          <w:rPr>
            <w:rFonts w:ascii="Arial" w:hAnsi="Arial" w:cs="Arial"/>
            <w:sz w:val="22"/>
            <w:szCs w:val="22"/>
          </w:rPr>
          <w:t xml:space="preserve">or the next </w:t>
        </w:r>
        <w:r w:rsidR="00F0203F" w:rsidRPr="23DDC4BC">
          <w:rPr>
            <w:rFonts w:ascii="Arial" w:hAnsi="Arial" w:cs="Arial"/>
            <w:b/>
            <w:sz w:val="22"/>
            <w:szCs w:val="22"/>
            <w:rPrChange w:id="309" w:author="Angela Quinn (NESO)" w:date="2025-05-13T11:59:00Z" w16du:dateUtc="2025-05-13T10:59:00Z">
              <w:rPr>
                <w:rFonts w:ascii="Arial" w:hAnsi="Arial" w:cs="Arial"/>
                <w:sz w:val="22"/>
                <w:szCs w:val="22"/>
              </w:rPr>
            </w:rPrChange>
          </w:rPr>
          <w:t>Business Day</w:t>
        </w:r>
      </w:ins>
      <w:ins w:id="310" w:author="Chris Warburton (NESO)" w:date="2025-05-12T19:53:00Z" w16du:dateUtc="2025-05-12T18:53:00Z">
        <w:r w:rsidR="001629A3">
          <w:rPr>
            <w:rFonts w:ascii="Arial" w:hAnsi="Arial" w:cs="Arial"/>
            <w:sz w:val="22"/>
            <w:szCs w:val="22"/>
          </w:rPr>
          <w:t xml:space="preserve"> where 14 </w:t>
        </w:r>
      </w:ins>
      <w:ins w:id="311" w:author="Chris Warburton (NESO)" w:date="2025-05-12T19:54:00Z" w16du:dateUtc="2025-05-12T18:54:00Z">
        <w:r w:rsidR="001629A3">
          <w:rPr>
            <w:rFonts w:ascii="Arial" w:hAnsi="Arial" w:cs="Arial"/>
            <w:sz w:val="22"/>
            <w:szCs w:val="22"/>
          </w:rPr>
          <w:t xml:space="preserve">January </w:t>
        </w:r>
      </w:ins>
      <w:ins w:id="312" w:author="Chris Warburton (NESO)" w:date="2025-05-12T19:53:00Z" w16du:dateUtc="2025-05-12T18:53:00Z">
        <w:r w:rsidR="001629A3">
          <w:rPr>
            <w:rFonts w:ascii="Arial" w:hAnsi="Arial" w:cs="Arial"/>
            <w:sz w:val="22"/>
            <w:szCs w:val="22"/>
          </w:rPr>
          <w:t xml:space="preserve">is not a </w:t>
        </w:r>
        <w:r w:rsidR="001629A3">
          <w:rPr>
            <w:rFonts w:ascii="Arial" w:hAnsi="Arial" w:cs="Arial"/>
            <w:b/>
            <w:bCs/>
            <w:sz w:val="22"/>
            <w:szCs w:val="22"/>
          </w:rPr>
          <w:t>Business Day</w:t>
        </w:r>
      </w:ins>
      <w:ins w:id="313" w:author="Chris Warburton (NESO)" w:date="2025-05-12T16:18:00Z" w16du:dateUtc="2025-05-12T15:18:00Z">
        <w:r w:rsidR="00B37BC2">
          <w:rPr>
            <w:rFonts w:ascii="Arial" w:hAnsi="Arial" w:cs="Arial"/>
            <w:sz w:val="22"/>
            <w:szCs w:val="22"/>
          </w:rPr>
          <w:t>]</w:t>
        </w:r>
      </w:ins>
      <w:ins w:id="314" w:author="Chris Warburton (NESO)" w:date="2025-05-12T15:55:00Z" w16du:dateUtc="2025-05-12T14:55:00Z">
        <w:r w:rsidR="00B33974">
          <w:rPr>
            <w:rFonts w:ascii="Arial" w:hAnsi="Arial" w:cs="Arial"/>
            <w:sz w:val="22"/>
            <w:szCs w:val="22"/>
          </w:rPr>
          <w:t>)</w:t>
        </w:r>
      </w:ins>
      <w:ins w:id="315" w:author="Chris Warburton (NESO)" w:date="2025-05-12T16:00:00Z" w16du:dateUtc="2025-05-12T15:00:00Z">
        <w:r w:rsidR="00EE5065">
          <w:rPr>
            <w:rFonts w:ascii="Arial" w:hAnsi="Arial" w:cs="Arial"/>
            <w:sz w:val="22"/>
            <w:szCs w:val="22"/>
          </w:rPr>
          <w:t xml:space="preserve"> </w:t>
        </w:r>
      </w:ins>
      <w:ins w:id="316" w:author="Chris Warburton (NESO)" w:date="2025-05-13T08:47:00Z" w16du:dateUtc="2025-05-13T07:47:00Z">
        <w:r w:rsidR="00A373B8">
          <w:rPr>
            <w:rFonts w:ascii="Arial" w:hAnsi="Arial" w:cs="Arial"/>
            <w:sz w:val="22"/>
            <w:szCs w:val="22"/>
          </w:rPr>
          <w:t xml:space="preserve">until </w:t>
        </w:r>
        <w:r w:rsidR="00A373B8">
          <w:rPr>
            <w:rFonts w:ascii="Arial" w:hAnsi="Arial" w:cs="Arial"/>
            <w:b/>
            <w:bCs/>
            <w:sz w:val="22"/>
            <w:szCs w:val="22"/>
          </w:rPr>
          <w:t>The Company</w:t>
        </w:r>
        <w:r w:rsidR="00A373B8">
          <w:rPr>
            <w:rFonts w:ascii="Arial" w:hAnsi="Arial" w:cs="Arial"/>
            <w:sz w:val="22"/>
            <w:szCs w:val="22"/>
          </w:rPr>
          <w:t xml:space="preserve"> </w:t>
        </w:r>
        <w:r w:rsidR="00A373B8" w:rsidRPr="003C3839">
          <w:rPr>
            <w:rFonts w:ascii="Arial" w:hAnsi="Arial" w:cs="Arial"/>
            <w:sz w:val="22"/>
            <w:szCs w:val="22"/>
          </w:rPr>
          <w:t xml:space="preserve">has set out </w:t>
        </w:r>
        <w:r w:rsidR="00A373B8">
          <w:rPr>
            <w:rFonts w:ascii="Arial" w:hAnsi="Arial" w:cs="Arial"/>
            <w:sz w:val="22"/>
            <w:szCs w:val="22"/>
          </w:rPr>
          <w:t xml:space="preserve">the </w:t>
        </w:r>
        <w:r w:rsidR="00A373B8">
          <w:rPr>
            <w:rFonts w:ascii="Arial" w:hAnsi="Arial" w:cs="Arial"/>
            <w:b/>
            <w:bCs/>
            <w:sz w:val="22"/>
            <w:szCs w:val="22"/>
          </w:rPr>
          <w:t>PCF Activation Date</w:t>
        </w:r>
        <w:r w:rsidR="00A373B8" w:rsidRPr="003C3839">
          <w:rPr>
            <w:rFonts w:ascii="Arial" w:hAnsi="Arial" w:cs="Arial"/>
            <w:b/>
            <w:bCs/>
            <w:sz w:val="22"/>
            <w:szCs w:val="22"/>
          </w:rPr>
          <w:t xml:space="preserve"> </w:t>
        </w:r>
        <w:r w:rsidR="00A373B8" w:rsidRPr="003C3839">
          <w:rPr>
            <w:rFonts w:ascii="Arial" w:hAnsi="Arial" w:cs="Arial"/>
            <w:sz w:val="22"/>
            <w:szCs w:val="22"/>
          </w:rPr>
          <w:t xml:space="preserve">in a </w:t>
        </w:r>
        <w:r w:rsidR="00A373B8" w:rsidRPr="003C3839">
          <w:rPr>
            <w:rFonts w:ascii="Arial" w:hAnsi="Arial" w:cs="Arial"/>
            <w:b/>
            <w:bCs/>
            <w:sz w:val="22"/>
            <w:szCs w:val="22"/>
          </w:rPr>
          <w:t>PCF Determination Notice</w:t>
        </w:r>
        <w:r w:rsidR="00A373B8">
          <w:rPr>
            <w:rFonts w:ascii="Arial" w:hAnsi="Arial" w:cs="Arial"/>
            <w:sz w:val="22"/>
            <w:szCs w:val="22"/>
          </w:rPr>
          <w:t xml:space="preserve"> </w:t>
        </w:r>
      </w:ins>
      <w:ins w:id="317" w:author="Chris Warburton (NESO)" w:date="2025-05-12T16:17:00Z" w16du:dateUtc="2025-05-12T15:17:00Z">
        <w:r w:rsidR="0078752D">
          <w:rPr>
            <w:rFonts w:ascii="Arial" w:hAnsi="Arial" w:cs="Arial"/>
            <w:sz w:val="22"/>
            <w:szCs w:val="22"/>
          </w:rPr>
          <w:t xml:space="preserve">provide to </w:t>
        </w:r>
        <w:r w:rsidR="0078752D">
          <w:rPr>
            <w:rFonts w:ascii="Arial" w:hAnsi="Arial" w:cs="Arial"/>
            <w:b/>
            <w:bCs/>
            <w:sz w:val="22"/>
            <w:szCs w:val="22"/>
          </w:rPr>
          <w:t>The Company</w:t>
        </w:r>
        <w:r w:rsidR="0078752D" w:rsidRPr="108706F2">
          <w:rPr>
            <w:rFonts w:ascii="Arial" w:hAnsi="Arial" w:cs="Arial"/>
            <w:sz w:val="22"/>
            <w:szCs w:val="22"/>
            <w:rPrChange w:id="318" w:author="Angela Quinn (NESO)" w:date="2025-05-13T12:02:00Z" w16du:dateUtc="2025-05-13T11:02:00Z">
              <w:rPr>
                <w:rFonts w:ascii="Arial" w:hAnsi="Arial" w:cs="Arial"/>
                <w:b/>
                <w:bCs/>
                <w:sz w:val="22"/>
                <w:szCs w:val="22"/>
              </w:rPr>
            </w:rPrChange>
          </w:rPr>
          <w:t>,</w:t>
        </w:r>
        <w:r w:rsidR="0078752D">
          <w:rPr>
            <w:rFonts w:ascii="Arial" w:hAnsi="Arial" w:cs="Arial"/>
            <w:b/>
            <w:bCs/>
            <w:sz w:val="22"/>
            <w:szCs w:val="22"/>
          </w:rPr>
          <w:t xml:space="preserve"> </w:t>
        </w:r>
      </w:ins>
      <w:ins w:id="319" w:author="Chris Warburton (NESO)" w:date="2025-05-12T16:16:00Z" w16du:dateUtc="2025-05-12T15:16:00Z">
        <w:r w:rsidR="00EE6806">
          <w:rPr>
            <w:rFonts w:ascii="Arial" w:hAnsi="Arial" w:cs="Arial"/>
            <w:sz w:val="22"/>
            <w:szCs w:val="22"/>
          </w:rPr>
          <w:t>in respect</w:t>
        </w:r>
      </w:ins>
      <w:ins w:id="320" w:author="Chris Warburton (NESO)" w:date="2025-05-12T16:17:00Z" w16du:dateUtc="2025-05-12T15:17:00Z">
        <w:r w:rsidR="0078752D">
          <w:rPr>
            <w:rFonts w:ascii="Arial" w:hAnsi="Arial" w:cs="Arial"/>
            <w:sz w:val="22"/>
            <w:szCs w:val="22"/>
          </w:rPr>
          <w:t xml:space="preserve"> of</w:t>
        </w:r>
      </w:ins>
      <w:ins w:id="321" w:author="Chris Warburton (NESO)" w:date="2025-05-12T16:16:00Z" w16du:dateUtc="2025-05-12T15:16:00Z">
        <w:r w:rsidR="00EE6806">
          <w:rPr>
            <w:rFonts w:ascii="Arial" w:hAnsi="Arial" w:cs="Arial"/>
            <w:sz w:val="22"/>
            <w:szCs w:val="22"/>
          </w:rPr>
          <w:t xml:space="preserve"> </w:t>
        </w:r>
        <w:r w:rsidR="00D951E5" w:rsidRPr="00BB40DD">
          <w:rPr>
            <w:rFonts w:ascii="Arial" w:hAnsi="Arial" w:cs="Arial"/>
            <w:b/>
            <w:bCs/>
            <w:sz w:val="22"/>
            <w:szCs w:val="22"/>
          </w:rPr>
          <w:t>Construction Agreement</w:t>
        </w:r>
      </w:ins>
      <w:ins w:id="322" w:author="Chris Warburton (NESO)" w:date="2025-05-12T16:17:00Z" w16du:dateUtc="2025-05-12T15:17:00Z">
        <w:r w:rsidR="00D951E5">
          <w:rPr>
            <w:rFonts w:ascii="Arial" w:hAnsi="Arial" w:cs="Arial"/>
            <w:b/>
            <w:bCs/>
            <w:sz w:val="22"/>
            <w:szCs w:val="22"/>
          </w:rPr>
          <w:t xml:space="preserve">s </w:t>
        </w:r>
        <w:r w:rsidR="00D951E5">
          <w:rPr>
            <w:rFonts w:ascii="Arial" w:hAnsi="Arial" w:cs="Arial"/>
            <w:sz w:val="22"/>
            <w:szCs w:val="22"/>
          </w:rPr>
          <w:t xml:space="preserve">between it and </w:t>
        </w:r>
        <w:r w:rsidR="00D951E5">
          <w:rPr>
            <w:rFonts w:ascii="Arial" w:hAnsi="Arial" w:cs="Arial"/>
            <w:b/>
            <w:bCs/>
            <w:sz w:val="22"/>
            <w:szCs w:val="22"/>
          </w:rPr>
          <w:t>The Company</w:t>
        </w:r>
      </w:ins>
      <w:ins w:id="323" w:author="Chris Warburton (NESO)" w:date="2025-05-12T16:16:00Z" w16du:dateUtc="2025-05-12T15:16:00Z">
        <w:r w:rsidR="00D951E5">
          <w:rPr>
            <w:rFonts w:ascii="Arial" w:hAnsi="Arial" w:cs="Arial"/>
            <w:sz w:val="22"/>
            <w:szCs w:val="22"/>
          </w:rPr>
          <w:t xml:space="preserve"> in scope of this Section 15</w:t>
        </w:r>
      </w:ins>
      <w:ins w:id="324" w:author="Chris Warburton (NESO)" w:date="2025-05-12T16:17:00Z" w16du:dateUtc="2025-05-12T15:17:00Z">
        <w:r w:rsidR="0078752D">
          <w:rPr>
            <w:rFonts w:ascii="Arial" w:hAnsi="Arial" w:cs="Arial"/>
            <w:sz w:val="22"/>
            <w:szCs w:val="22"/>
          </w:rPr>
          <w:t xml:space="preserve">, </w:t>
        </w:r>
      </w:ins>
      <w:ins w:id="325" w:author="Chris Warburton (NESO)" w:date="2025-05-12T16:16:00Z" w16du:dateUtc="2025-05-12T15:16:00Z">
        <w:r w:rsidR="00EE6806" w:rsidRPr="00BB40DD">
          <w:rPr>
            <w:rFonts w:ascii="Arial" w:hAnsi="Arial" w:cs="Arial"/>
            <w:sz w:val="22"/>
            <w:szCs w:val="22"/>
          </w:rPr>
          <w:t xml:space="preserve">the cumulative </w:t>
        </w:r>
      </w:ins>
      <w:ins w:id="326" w:author="Chris Warburton (NESO)" w:date="2025-05-13T12:23:00Z" w16du:dateUtc="2025-05-13T11:23:00Z">
        <w:r w:rsidR="00F61AAD">
          <w:rPr>
            <w:rFonts w:ascii="Arial" w:hAnsi="Arial" w:cs="Arial"/>
            <w:sz w:val="22"/>
            <w:szCs w:val="22"/>
          </w:rPr>
          <w:t>reduction</w:t>
        </w:r>
      </w:ins>
      <w:ins w:id="327" w:author="Chris Warburton (NESO)" w:date="2025-05-12T16:16:00Z" w16du:dateUtc="2025-05-12T15:16:00Z">
        <w:r w:rsidR="00EE6806" w:rsidRPr="00BB40DD">
          <w:rPr>
            <w:rFonts w:ascii="Arial" w:hAnsi="Arial" w:cs="Arial"/>
            <w:sz w:val="22"/>
            <w:szCs w:val="22"/>
          </w:rPr>
          <w:t xml:space="preserve"> of </w:t>
        </w:r>
        <w:r w:rsidR="00EE6806" w:rsidRPr="00030187">
          <w:rPr>
            <w:rFonts w:ascii="Arial" w:hAnsi="Arial" w:cs="Arial"/>
            <w:b/>
            <w:sz w:val="22"/>
            <w:szCs w:val="22"/>
          </w:rPr>
          <w:t>Developer Capacity</w:t>
        </w:r>
        <w:r w:rsidR="00EE6806" w:rsidRPr="00030187">
          <w:rPr>
            <w:rFonts w:ascii="Arial" w:hAnsi="Arial" w:cs="Arial"/>
            <w:sz w:val="22"/>
            <w:szCs w:val="22"/>
          </w:rPr>
          <w:t xml:space="preserve"> </w:t>
        </w:r>
        <w:r w:rsidR="00EE6806" w:rsidRPr="00BB40DD">
          <w:rPr>
            <w:rFonts w:ascii="Arial" w:hAnsi="Arial" w:cs="Arial"/>
            <w:sz w:val="22"/>
            <w:szCs w:val="22"/>
          </w:rPr>
          <w:t xml:space="preserve">in MW </w:t>
        </w:r>
      </w:ins>
      <w:ins w:id="328" w:author="Chris Warburton (NESO)" w:date="2025-05-13T12:24:00Z" w16du:dateUtc="2025-05-13T11:24:00Z">
        <w:r w:rsidR="00F61AAD">
          <w:rPr>
            <w:rFonts w:ascii="Arial" w:hAnsi="Arial" w:cs="Arial"/>
            <w:sz w:val="22"/>
            <w:szCs w:val="22"/>
          </w:rPr>
          <w:t xml:space="preserve">under the </w:t>
        </w:r>
        <w:r w:rsidR="00F61AAD" w:rsidRPr="00BB40DD">
          <w:rPr>
            <w:rFonts w:ascii="Arial" w:hAnsi="Arial" w:cs="Arial"/>
            <w:b/>
            <w:bCs/>
            <w:sz w:val="22"/>
            <w:szCs w:val="22"/>
          </w:rPr>
          <w:t>Construction Agreement</w:t>
        </w:r>
        <w:r w:rsidR="00F61AAD">
          <w:rPr>
            <w:rFonts w:ascii="Arial" w:hAnsi="Arial" w:cs="Arial"/>
            <w:b/>
            <w:bCs/>
            <w:sz w:val="22"/>
            <w:szCs w:val="22"/>
          </w:rPr>
          <w:t>s</w:t>
        </w:r>
      </w:ins>
      <w:ins w:id="329" w:author="Chris Warburton (NESO)" w:date="2025-05-12T16:16:00Z" w16du:dateUtc="2025-05-12T15:16:00Z">
        <w:r w:rsidR="00EE6806" w:rsidRPr="00BB40DD">
          <w:rPr>
            <w:rFonts w:ascii="Arial" w:hAnsi="Arial" w:cs="Arial"/>
            <w:sz w:val="22"/>
            <w:szCs w:val="22"/>
          </w:rPr>
          <w:t xml:space="preserve"> </w:t>
        </w:r>
      </w:ins>
      <w:ins w:id="330" w:author="Chris Warburton (NESO)" w:date="2025-05-13T12:24:00Z" w16du:dateUtc="2025-05-13T11:24:00Z">
        <w:r w:rsidR="00F61AAD">
          <w:rPr>
            <w:rFonts w:ascii="Arial" w:hAnsi="Arial" w:cs="Arial"/>
            <w:sz w:val="22"/>
            <w:szCs w:val="22"/>
          </w:rPr>
          <w:t>d</w:t>
        </w:r>
      </w:ins>
      <w:ins w:id="331" w:author="Chris Warburton (NESO)" w:date="2025-05-12T16:16:00Z" w16du:dateUtc="2025-05-12T15:16:00Z">
        <w:r w:rsidR="00EE6806">
          <w:rPr>
            <w:rFonts w:ascii="Arial" w:hAnsi="Arial" w:cs="Arial"/>
            <w:sz w:val="22"/>
            <w:szCs w:val="22"/>
          </w:rPr>
          <w:t>irectly</w:t>
        </w:r>
      </w:ins>
      <w:ins w:id="332" w:author="Chris Warburton (NESO)" w:date="2025-05-13T12:24:00Z" w16du:dateUtc="2025-05-13T11:24:00Z">
        <w:r w:rsidR="00F61AAD">
          <w:rPr>
            <w:rFonts w:ascii="Arial" w:hAnsi="Arial" w:cs="Arial"/>
            <w:sz w:val="22"/>
            <w:szCs w:val="22"/>
          </w:rPr>
          <w:t xml:space="preserve"> due</w:t>
        </w:r>
      </w:ins>
      <w:ins w:id="333" w:author="Chris Warburton (NESO)" w:date="2025-05-12T16:16:00Z" w16du:dateUtc="2025-05-12T15:16:00Z">
        <w:r w:rsidR="00EE6806" w:rsidRPr="00BB40DD">
          <w:rPr>
            <w:rFonts w:ascii="Arial" w:hAnsi="Arial" w:cs="Arial"/>
            <w:sz w:val="22"/>
            <w:szCs w:val="22"/>
          </w:rPr>
          <w:t xml:space="preserve"> to a failure to meet </w:t>
        </w:r>
        <w:r w:rsidR="00EE6806" w:rsidRPr="00BB40DD">
          <w:rPr>
            <w:rFonts w:ascii="Arial" w:hAnsi="Arial" w:cs="Arial"/>
            <w:b/>
            <w:bCs/>
            <w:sz w:val="22"/>
            <w:szCs w:val="22"/>
          </w:rPr>
          <w:t>Milestone 1</w:t>
        </w:r>
      </w:ins>
      <w:ins w:id="334" w:author="Chris Warburton (NESO)" w:date="2025-05-13T11:07:00Z" w16du:dateUtc="2025-05-13T10:07:00Z">
        <w:r w:rsidR="006476AF">
          <w:rPr>
            <w:rFonts w:ascii="Arial" w:hAnsi="Arial" w:cs="Arial"/>
            <w:sz w:val="22"/>
            <w:szCs w:val="22"/>
          </w:rPr>
          <w:t xml:space="preserve"> </w:t>
        </w:r>
      </w:ins>
      <w:ins w:id="335" w:author="Chris Warburton (NESO)" w:date="2025-05-13T12:26:00Z" w16du:dateUtc="2025-05-13T11:26:00Z">
        <w:r w:rsidR="00DA5C8B">
          <w:rPr>
            <w:rFonts w:ascii="Arial" w:hAnsi="Arial" w:cs="Arial"/>
            <w:sz w:val="22"/>
            <w:szCs w:val="22"/>
          </w:rPr>
          <w:t>since</w:t>
        </w:r>
      </w:ins>
      <w:ins w:id="336" w:author="Chris Warburton (NESO)" w:date="2025-05-13T11:08:00Z" w16du:dateUtc="2025-05-13T10:08:00Z">
        <w:r w:rsidR="002C2B0F">
          <w:rPr>
            <w:rFonts w:ascii="Arial" w:hAnsi="Arial" w:cs="Arial"/>
            <w:sz w:val="22"/>
            <w:szCs w:val="22"/>
          </w:rPr>
          <w:t xml:space="preserve"> the date</w:t>
        </w:r>
        <w:r w:rsidR="006476AF">
          <w:rPr>
            <w:rFonts w:ascii="Arial" w:hAnsi="Arial" w:cs="Arial"/>
            <w:sz w:val="22"/>
            <w:szCs w:val="22"/>
          </w:rPr>
          <w:t xml:space="preserve"> </w:t>
        </w:r>
        <w:r w:rsidR="00E56289" w:rsidRPr="00AD6903">
          <w:rPr>
            <w:rFonts w:ascii="Arial" w:hAnsi="Arial" w:cs="Arial"/>
            <w:sz w:val="22"/>
            <w:szCs w:val="22"/>
          </w:rPr>
          <w:t xml:space="preserve">Part Five of the </w:t>
        </w:r>
        <w:r w:rsidR="00E56289" w:rsidRPr="00AD6903">
          <w:rPr>
            <w:rFonts w:ascii="Arial" w:hAnsi="Arial" w:cs="Arial"/>
            <w:b/>
            <w:bCs/>
            <w:sz w:val="22"/>
            <w:szCs w:val="22"/>
          </w:rPr>
          <w:t>User Commitment Methodology</w:t>
        </w:r>
        <w:r w:rsidR="00E56289">
          <w:rPr>
            <w:rFonts w:ascii="Arial" w:hAnsi="Arial" w:cs="Arial"/>
            <w:b/>
            <w:bCs/>
            <w:sz w:val="22"/>
            <w:szCs w:val="22"/>
          </w:rPr>
          <w:t xml:space="preserve"> </w:t>
        </w:r>
      </w:ins>
      <w:ins w:id="337" w:author="Chris Warburton (NESO)" w:date="2025-05-13T13:06:00Z" w16du:dateUtc="2025-05-13T12:06:00Z">
        <w:r w:rsidR="00123C20">
          <w:rPr>
            <w:rFonts w:ascii="Arial" w:hAnsi="Arial" w:cs="Arial"/>
            <w:sz w:val="22"/>
            <w:szCs w:val="22"/>
          </w:rPr>
          <w:t>took</w:t>
        </w:r>
      </w:ins>
      <w:ins w:id="338" w:author="Chris Warburton (NESO)" w:date="2025-05-13T11:08:00Z" w16du:dateUtc="2025-05-13T10:08:00Z">
        <w:r w:rsidR="00E56289">
          <w:rPr>
            <w:rFonts w:ascii="Arial" w:hAnsi="Arial" w:cs="Arial"/>
            <w:sz w:val="22"/>
            <w:szCs w:val="22"/>
          </w:rPr>
          <w:t xml:space="preserve"> effect</w:t>
        </w:r>
      </w:ins>
      <w:ins w:id="339" w:author="Chris Warburton (NESO)" w:date="2025-05-08T08:43:00Z" w16du:dateUtc="2025-05-08T07:43:00Z">
        <w:r>
          <w:rPr>
            <w:rFonts w:ascii="Arial" w:hAnsi="Arial" w:cs="Arial"/>
            <w:sz w:val="22"/>
            <w:szCs w:val="22"/>
          </w:rPr>
          <w:t>.</w:t>
        </w:r>
      </w:ins>
    </w:p>
    <w:p w14:paraId="6E74EBD1" w14:textId="77777777" w:rsidR="001715C8" w:rsidRDefault="001715C8" w:rsidP="000D15CC">
      <w:pPr>
        <w:tabs>
          <w:tab w:val="left" w:pos="720"/>
        </w:tabs>
        <w:spacing w:line="360" w:lineRule="auto"/>
        <w:ind w:left="720" w:hanging="720"/>
        <w:jc w:val="both"/>
        <w:rPr>
          <w:ins w:id="340" w:author="Chris Warburton (NESO)" w:date="2025-05-13T11:06:00Z" w16du:dateUtc="2025-05-13T10:06:00Z"/>
          <w:rFonts w:ascii="Arial" w:hAnsi="Arial" w:cs="Arial"/>
          <w:sz w:val="22"/>
          <w:szCs w:val="22"/>
        </w:rPr>
      </w:pPr>
    </w:p>
    <w:p w14:paraId="0ADEF612" w14:textId="55323FAF" w:rsidR="000D15CC" w:rsidRDefault="001715C8" w:rsidP="001715C8">
      <w:pPr>
        <w:tabs>
          <w:tab w:val="left" w:pos="720"/>
        </w:tabs>
        <w:spacing w:line="360" w:lineRule="auto"/>
        <w:ind w:left="720" w:hanging="720"/>
        <w:jc w:val="both"/>
        <w:rPr>
          <w:ins w:id="341" w:author="Chris Warburton (NESO)" w:date="2025-05-08T08:43:00Z" w16du:dateUtc="2025-05-08T07:43:00Z"/>
          <w:rFonts w:ascii="Arial" w:hAnsi="Arial" w:cs="Arial"/>
          <w:sz w:val="22"/>
          <w:szCs w:val="22"/>
        </w:rPr>
      </w:pPr>
      <w:ins w:id="342" w:author="Chris Warburton (NESO)" w:date="2025-05-13T11:06:00Z" w16du:dateUtc="2025-05-13T10:06:00Z">
        <w:r>
          <w:rPr>
            <w:rFonts w:ascii="Arial" w:hAnsi="Arial" w:cs="Arial"/>
            <w:sz w:val="22"/>
            <w:szCs w:val="22"/>
          </w:rPr>
          <w:t>3.2</w:t>
        </w:r>
        <w:r>
          <w:rPr>
            <w:rFonts w:ascii="Arial" w:hAnsi="Arial" w:cs="Arial"/>
            <w:sz w:val="22"/>
            <w:szCs w:val="22"/>
          </w:rPr>
          <w:tab/>
          <w:t xml:space="preserve">Each owner/operator of a </w:t>
        </w:r>
        <w:r>
          <w:rPr>
            <w:rFonts w:ascii="Arial" w:hAnsi="Arial" w:cs="Arial"/>
            <w:b/>
            <w:bCs/>
            <w:sz w:val="22"/>
            <w:szCs w:val="22"/>
          </w:rPr>
          <w:t xml:space="preserve">Distribution System </w:t>
        </w:r>
        <w:r>
          <w:rPr>
            <w:rFonts w:ascii="Arial" w:hAnsi="Arial" w:cs="Arial"/>
            <w:sz w:val="22"/>
            <w:szCs w:val="22"/>
          </w:rPr>
          <w:t xml:space="preserve">must provide the information set out in Paragraph 3.1 in such form, and promptly provide such further clarificatory information, as </w:t>
        </w:r>
        <w:r>
          <w:rPr>
            <w:rFonts w:ascii="Arial" w:hAnsi="Arial" w:cs="Arial"/>
            <w:b/>
            <w:bCs/>
            <w:sz w:val="22"/>
            <w:szCs w:val="22"/>
          </w:rPr>
          <w:t xml:space="preserve">The Company </w:t>
        </w:r>
        <w:r>
          <w:rPr>
            <w:rFonts w:ascii="Arial" w:hAnsi="Arial" w:cs="Arial"/>
            <w:sz w:val="22"/>
            <w:szCs w:val="22"/>
          </w:rPr>
          <w:t>has reasonably requested.</w:t>
        </w:r>
      </w:ins>
    </w:p>
    <w:p w14:paraId="2692C4C4" w14:textId="77777777" w:rsidR="000D15CC" w:rsidRDefault="000D15CC" w:rsidP="000D15CC">
      <w:pPr>
        <w:tabs>
          <w:tab w:val="left" w:pos="720"/>
        </w:tabs>
        <w:spacing w:line="360" w:lineRule="auto"/>
        <w:ind w:left="720" w:hanging="720"/>
        <w:jc w:val="both"/>
        <w:rPr>
          <w:ins w:id="343" w:author="Chris Warburton (NESO)" w:date="2025-05-08T08:43:00Z" w16du:dateUtc="2025-05-08T07:43:00Z"/>
          <w:rFonts w:ascii="Arial" w:hAnsi="Arial" w:cs="Arial"/>
          <w:sz w:val="22"/>
          <w:szCs w:val="22"/>
        </w:rPr>
      </w:pPr>
    </w:p>
    <w:p w14:paraId="67935DD4" w14:textId="77777777" w:rsidR="000D15CC" w:rsidRDefault="000D15CC" w:rsidP="000D15CC">
      <w:pPr>
        <w:tabs>
          <w:tab w:val="left" w:pos="720"/>
        </w:tabs>
        <w:spacing w:line="360" w:lineRule="auto"/>
        <w:ind w:left="720" w:hanging="720"/>
        <w:jc w:val="both"/>
        <w:rPr>
          <w:ins w:id="344" w:author="Chris Warburton (NESO)" w:date="2025-05-08T08:43:00Z" w16du:dateUtc="2025-05-08T07:43:00Z"/>
          <w:rFonts w:ascii="Arial" w:hAnsi="Arial" w:cs="Arial"/>
          <w:b/>
          <w:bCs/>
          <w:sz w:val="22"/>
          <w:szCs w:val="22"/>
        </w:rPr>
      </w:pPr>
      <w:ins w:id="345" w:author="Chris Warburton (NESO)" w:date="2025-05-08T08:43:00Z" w16du:dateUtc="2025-05-08T07:43:00Z">
        <w:r>
          <w:rPr>
            <w:rFonts w:ascii="Arial" w:hAnsi="Arial" w:cs="Arial"/>
            <w:sz w:val="22"/>
            <w:szCs w:val="22"/>
          </w:rPr>
          <w:t>4</w:t>
        </w:r>
        <w:r>
          <w:rPr>
            <w:rFonts w:ascii="Arial" w:hAnsi="Arial" w:cs="Arial"/>
            <w:sz w:val="22"/>
            <w:szCs w:val="22"/>
          </w:rPr>
          <w:tab/>
        </w:r>
        <w:r>
          <w:rPr>
            <w:rFonts w:ascii="Arial" w:hAnsi="Arial" w:cs="Arial"/>
            <w:b/>
            <w:bCs/>
            <w:sz w:val="22"/>
            <w:szCs w:val="22"/>
          </w:rPr>
          <w:t>Calculation of the Progression Commitment Fee</w:t>
        </w:r>
      </w:ins>
    </w:p>
    <w:p w14:paraId="1B838AEC" w14:textId="77777777" w:rsidR="000D15CC" w:rsidRDefault="000D15CC" w:rsidP="000D15CC">
      <w:pPr>
        <w:tabs>
          <w:tab w:val="left" w:pos="720"/>
        </w:tabs>
        <w:spacing w:line="360" w:lineRule="auto"/>
        <w:ind w:left="720" w:hanging="720"/>
        <w:jc w:val="both"/>
        <w:rPr>
          <w:ins w:id="346" w:author="Chris Warburton (NESO)" w:date="2025-05-08T08:43:00Z" w16du:dateUtc="2025-05-08T07:43:00Z"/>
          <w:rFonts w:ascii="Arial" w:hAnsi="Arial" w:cs="Arial"/>
          <w:sz w:val="22"/>
          <w:szCs w:val="22"/>
        </w:rPr>
      </w:pPr>
    </w:p>
    <w:p w14:paraId="207551B5" w14:textId="77777777" w:rsidR="000D15CC" w:rsidRDefault="000D15CC" w:rsidP="000D15CC">
      <w:pPr>
        <w:tabs>
          <w:tab w:val="left" w:pos="720"/>
        </w:tabs>
        <w:spacing w:line="360" w:lineRule="auto"/>
        <w:ind w:left="720" w:hanging="720"/>
        <w:jc w:val="both"/>
        <w:rPr>
          <w:ins w:id="347" w:author="Chris Warburton (NESO)" w:date="2025-05-08T08:43:00Z" w16du:dateUtc="2025-05-08T07:43:00Z"/>
          <w:rFonts w:ascii="Arial" w:hAnsi="Arial" w:cs="Arial"/>
          <w:sz w:val="22"/>
          <w:szCs w:val="22"/>
        </w:rPr>
      </w:pPr>
      <w:ins w:id="348" w:author="Chris Warburton (NESO)" w:date="2025-05-08T08:43:00Z" w16du:dateUtc="2025-05-08T07:43:00Z">
        <w:r>
          <w:rPr>
            <w:rFonts w:ascii="Arial" w:hAnsi="Arial" w:cs="Arial"/>
            <w:sz w:val="22"/>
            <w:szCs w:val="22"/>
          </w:rPr>
          <w:t>4.1</w:t>
        </w:r>
        <w:r>
          <w:rPr>
            <w:rFonts w:ascii="Arial" w:hAnsi="Arial" w:cs="Arial"/>
            <w:sz w:val="22"/>
            <w:szCs w:val="22"/>
          </w:rPr>
          <w:tab/>
          <w:t xml:space="preserve">The following Paragraphs set out in detail how the </w:t>
        </w:r>
        <w:r w:rsidRPr="00CF7732">
          <w:rPr>
            <w:rFonts w:ascii="Arial" w:hAnsi="Arial" w:cs="Arial"/>
            <w:b/>
            <w:bCs/>
            <w:sz w:val="22"/>
            <w:szCs w:val="22"/>
            <w:rPrChange w:id="349" w:author="Chris Warburton (NESO)" w:date="2025-05-07T16:26:00Z" w16du:dateUtc="2025-05-07T15:26:00Z">
              <w:rPr>
                <w:rFonts w:ascii="Arial" w:hAnsi="Arial" w:cs="Arial"/>
                <w:sz w:val="22"/>
                <w:szCs w:val="22"/>
              </w:rPr>
            </w:rPrChange>
          </w:rPr>
          <w:t>Progression Commitment Fee</w:t>
        </w:r>
        <w:r>
          <w:rPr>
            <w:rFonts w:ascii="Arial" w:hAnsi="Arial" w:cs="Arial"/>
            <w:sz w:val="22"/>
            <w:szCs w:val="22"/>
          </w:rPr>
          <w:t xml:space="preserve"> shall be calculated.</w:t>
        </w:r>
      </w:ins>
    </w:p>
    <w:p w14:paraId="4FCC5BA7" w14:textId="77777777" w:rsidR="000D15CC" w:rsidRDefault="000D15CC" w:rsidP="000D15CC">
      <w:pPr>
        <w:tabs>
          <w:tab w:val="left" w:pos="720"/>
        </w:tabs>
        <w:spacing w:line="360" w:lineRule="auto"/>
        <w:ind w:left="720" w:hanging="720"/>
        <w:jc w:val="both"/>
        <w:rPr>
          <w:ins w:id="350" w:author="Chris Warburton (NESO)" w:date="2025-05-08T08:43:00Z" w16du:dateUtc="2025-05-08T07:43:00Z"/>
          <w:rFonts w:ascii="Arial" w:hAnsi="Arial" w:cs="Arial"/>
          <w:sz w:val="22"/>
          <w:szCs w:val="22"/>
        </w:rPr>
      </w:pPr>
    </w:p>
    <w:p w14:paraId="6DE4F9C5" w14:textId="77777777" w:rsidR="000D15CC" w:rsidRDefault="000D15CC" w:rsidP="000D15CC">
      <w:pPr>
        <w:tabs>
          <w:tab w:val="left" w:pos="720"/>
        </w:tabs>
        <w:spacing w:line="360" w:lineRule="auto"/>
        <w:ind w:left="720" w:hanging="720"/>
        <w:jc w:val="both"/>
        <w:rPr>
          <w:ins w:id="351" w:author="Chris Warburton (NESO)" w:date="2025-05-08T08:43:00Z" w16du:dateUtc="2025-05-08T07:43:00Z"/>
          <w:rFonts w:ascii="Arial" w:hAnsi="Arial" w:cs="Arial"/>
          <w:sz w:val="22"/>
          <w:szCs w:val="22"/>
        </w:rPr>
      </w:pPr>
      <w:ins w:id="352" w:author="Chris Warburton (NESO)" w:date="2025-05-08T08:43:00Z" w16du:dateUtc="2025-05-08T07:43:00Z">
        <w:r>
          <w:rPr>
            <w:rFonts w:ascii="Arial" w:hAnsi="Arial" w:cs="Arial"/>
            <w:sz w:val="22"/>
            <w:szCs w:val="22"/>
          </w:rPr>
          <w:t>4.2</w:t>
        </w:r>
        <w:r>
          <w:rPr>
            <w:rFonts w:ascii="Arial" w:hAnsi="Arial" w:cs="Arial"/>
            <w:sz w:val="22"/>
            <w:szCs w:val="22"/>
          </w:rPr>
          <w:tab/>
          <w:t xml:space="preserve">The </w:t>
        </w:r>
        <w:r>
          <w:rPr>
            <w:rFonts w:ascii="Arial" w:hAnsi="Arial" w:cs="Arial"/>
            <w:b/>
            <w:bCs/>
            <w:sz w:val="22"/>
            <w:szCs w:val="22"/>
          </w:rPr>
          <w:t xml:space="preserve">Progression </w:t>
        </w:r>
        <w:r w:rsidRPr="00AD6903">
          <w:rPr>
            <w:rFonts w:ascii="Arial" w:hAnsi="Arial" w:cs="Arial"/>
            <w:b/>
            <w:bCs/>
            <w:sz w:val="22"/>
            <w:szCs w:val="22"/>
          </w:rPr>
          <w:t>Commitment Fee</w:t>
        </w:r>
        <w:r w:rsidRPr="008632BF">
          <w:rPr>
            <w:rFonts w:ascii="Arial" w:hAnsi="Arial" w:cs="Arial"/>
            <w:sz w:val="22"/>
            <w:szCs w:val="22"/>
          </w:rPr>
          <w:t xml:space="preserve"> </w:t>
        </w:r>
        <w:r>
          <w:rPr>
            <w:rFonts w:ascii="Arial" w:hAnsi="Arial" w:cs="Arial"/>
            <w:sz w:val="22"/>
            <w:szCs w:val="22"/>
          </w:rPr>
          <w:t>shall be calculated as follows:</w:t>
        </w:r>
      </w:ins>
    </w:p>
    <w:p w14:paraId="044EEE2F" w14:textId="77777777" w:rsidR="000D15CC" w:rsidRDefault="000D15CC" w:rsidP="000D15CC">
      <w:pPr>
        <w:tabs>
          <w:tab w:val="left" w:pos="720"/>
        </w:tabs>
        <w:spacing w:line="360" w:lineRule="auto"/>
        <w:ind w:left="720" w:hanging="720"/>
        <w:jc w:val="both"/>
        <w:rPr>
          <w:ins w:id="353" w:author="Chris Warburton (NESO)" w:date="2025-05-08T08:43:00Z" w16du:dateUtc="2025-05-08T07:43:00Z"/>
          <w:rFonts w:ascii="Arial" w:hAnsi="Arial" w:cs="Arial"/>
          <w:sz w:val="22"/>
          <w:szCs w:val="22"/>
        </w:rPr>
      </w:pPr>
    </w:p>
    <w:p w14:paraId="63143F0A" w14:textId="77777777" w:rsidR="000D15CC" w:rsidRDefault="000D15CC" w:rsidP="000D15CC">
      <w:pPr>
        <w:tabs>
          <w:tab w:val="left" w:pos="720"/>
        </w:tabs>
        <w:spacing w:line="360" w:lineRule="auto"/>
        <w:ind w:left="1440" w:hanging="720"/>
        <w:jc w:val="both"/>
        <w:rPr>
          <w:ins w:id="354" w:author="Chris Warburton (NESO)" w:date="2025-05-08T08:43:00Z" w16du:dateUtc="2025-05-08T07:43:00Z"/>
          <w:rFonts w:ascii="Arial" w:hAnsi="Arial" w:cs="Arial"/>
          <w:sz w:val="22"/>
          <w:szCs w:val="22"/>
        </w:rPr>
      </w:pPr>
      <w:ins w:id="355" w:author="Chris Warburton (NESO)" w:date="2025-05-08T08:43:00Z" w16du:dateUtc="2025-05-08T07:43:00Z">
        <w:r>
          <w:rPr>
            <w:rFonts w:ascii="Arial" w:hAnsi="Arial" w:cs="Arial"/>
            <w:sz w:val="22"/>
            <w:szCs w:val="22"/>
          </w:rPr>
          <w:t>4.2.1. w</w:t>
        </w:r>
        <w:r w:rsidRPr="008632BF">
          <w:rPr>
            <w:rFonts w:ascii="Arial" w:hAnsi="Arial" w:cs="Arial"/>
            <w:sz w:val="22"/>
            <w:szCs w:val="22"/>
          </w:rPr>
          <w:t>here</w:t>
        </w:r>
        <w:r>
          <w:rPr>
            <w:rFonts w:ascii="Arial" w:hAnsi="Arial" w:cs="Arial"/>
            <w:sz w:val="22"/>
            <w:szCs w:val="22"/>
          </w:rPr>
          <w:t xml:space="preserve"> a </w:t>
        </w:r>
        <w:r>
          <w:rPr>
            <w:rFonts w:ascii="Arial" w:hAnsi="Arial" w:cs="Arial"/>
            <w:b/>
            <w:bCs/>
            <w:sz w:val="22"/>
            <w:szCs w:val="22"/>
          </w:rPr>
          <w:t>Construction Agreement</w:t>
        </w:r>
        <w:r>
          <w:rPr>
            <w:rFonts w:ascii="Arial" w:hAnsi="Arial" w:cs="Arial"/>
            <w:sz w:val="22"/>
            <w:szCs w:val="22"/>
          </w:rPr>
          <w:t xml:space="preserve"> is terminated, the </w:t>
        </w:r>
        <w:r w:rsidRPr="00AD6903">
          <w:rPr>
            <w:rFonts w:ascii="Arial" w:hAnsi="Arial" w:cs="Arial"/>
            <w:b/>
            <w:bCs/>
            <w:sz w:val="22"/>
            <w:szCs w:val="22"/>
          </w:rPr>
          <w:t>Progression Commitment Fee</w:t>
        </w:r>
        <w:r>
          <w:rPr>
            <w:rFonts w:ascii="Arial" w:hAnsi="Arial" w:cs="Arial"/>
            <w:sz w:val="22"/>
            <w:szCs w:val="22"/>
          </w:rPr>
          <w:t xml:space="preserve"> shall be equal to the </w:t>
        </w:r>
        <w:r w:rsidRPr="00AD6903">
          <w:rPr>
            <w:rFonts w:ascii="Arial" w:hAnsi="Arial" w:cs="Arial"/>
            <w:b/>
            <w:bCs/>
            <w:sz w:val="22"/>
            <w:szCs w:val="22"/>
          </w:rPr>
          <w:t>Applicable PCF</w:t>
        </w:r>
        <w:r>
          <w:rPr>
            <w:rFonts w:ascii="Arial" w:hAnsi="Arial" w:cs="Arial"/>
            <w:sz w:val="22"/>
            <w:szCs w:val="22"/>
          </w:rPr>
          <w:t>, and</w:t>
        </w:r>
      </w:ins>
    </w:p>
    <w:p w14:paraId="1AC344CB" w14:textId="188A8420" w:rsidR="000D15CC" w:rsidRDefault="000D15CC" w:rsidP="000D15CC">
      <w:pPr>
        <w:tabs>
          <w:tab w:val="left" w:pos="720"/>
        </w:tabs>
        <w:spacing w:line="360" w:lineRule="auto"/>
        <w:ind w:left="1440" w:hanging="720"/>
        <w:jc w:val="both"/>
        <w:rPr>
          <w:ins w:id="356" w:author="Chris Warburton (NESO)" w:date="2025-05-08T08:43:00Z" w16du:dateUtc="2025-05-08T07:43:00Z"/>
          <w:rFonts w:ascii="Arial" w:hAnsi="Arial" w:cs="Arial"/>
          <w:sz w:val="22"/>
          <w:szCs w:val="22"/>
        </w:rPr>
      </w:pPr>
      <w:ins w:id="357" w:author="Chris Warburton (NESO)" w:date="2025-05-08T08:43:00Z" w16du:dateUtc="2025-05-08T07:43:00Z">
        <w:r>
          <w:rPr>
            <w:rFonts w:ascii="Arial" w:hAnsi="Arial" w:cs="Arial"/>
            <w:sz w:val="22"/>
            <w:szCs w:val="22"/>
          </w:rPr>
          <w:t>4.2.2</w:t>
        </w:r>
        <w:r>
          <w:rPr>
            <w:rFonts w:ascii="Arial" w:hAnsi="Arial" w:cs="Arial"/>
            <w:sz w:val="22"/>
            <w:szCs w:val="22"/>
          </w:rPr>
          <w:tab/>
          <w:t xml:space="preserve">where </w:t>
        </w:r>
        <w:r w:rsidRPr="00030187">
          <w:rPr>
            <w:rFonts w:ascii="Arial" w:hAnsi="Arial" w:cs="Arial"/>
            <w:b/>
            <w:sz w:val="22"/>
            <w:szCs w:val="22"/>
          </w:rPr>
          <w:t>Transmission Entry Capacity</w:t>
        </w:r>
        <w:r>
          <w:rPr>
            <w:rFonts w:ascii="Arial" w:hAnsi="Arial" w:cs="Arial"/>
            <w:sz w:val="22"/>
            <w:szCs w:val="22"/>
          </w:rPr>
          <w:t>,</w:t>
        </w:r>
        <w:r w:rsidRPr="00030187">
          <w:rPr>
            <w:rFonts w:ascii="Arial" w:hAnsi="Arial" w:cs="Arial"/>
            <w:sz w:val="22"/>
            <w:szCs w:val="22"/>
          </w:rPr>
          <w:t xml:space="preserve"> </w:t>
        </w:r>
        <w:r w:rsidRPr="00030187">
          <w:rPr>
            <w:rFonts w:ascii="Arial" w:hAnsi="Arial" w:cs="Arial"/>
            <w:b/>
            <w:sz w:val="22"/>
            <w:szCs w:val="22"/>
          </w:rPr>
          <w:t>Developer Capacity</w:t>
        </w:r>
        <w:r w:rsidRPr="00030187">
          <w:rPr>
            <w:rFonts w:ascii="Arial" w:hAnsi="Arial" w:cs="Arial"/>
            <w:sz w:val="22"/>
            <w:szCs w:val="22"/>
          </w:rPr>
          <w:t xml:space="preserve"> </w:t>
        </w:r>
        <w:r>
          <w:rPr>
            <w:rFonts w:ascii="Arial" w:hAnsi="Arial" w:cs="Arial"/>
            <w:sz w:val="22"/>
            <w:szCs w:val="22"/>
          </w:rPr>
          <w:t xml:space="preserve">or </w:t>
        </w:r>
        <w:r>
          <w:rPr>
            <w:rFonts w:ascii="Arial" w:hAnsi="Arial" w:cs="Arial"/>
            <w:b/>
            <w:sz w:val="22"/>
            <w:szCs w:val="22"/>
          </w:rPr>
          <w:t xml:space="preserve">Interconnector User Commitment Capacity </w:t>
        </w:r>
        <w:r>
          <w:rPr>
            <w:rFonts w:ascii="Arial" w:hAnsi="Arial" w:cs="Arial"/>
            <w:sz w:val="22"/>
            <w:szCs w:val="22"/>
          </w:rPr>
          <w:t>is reduced:</w:t>
        </w:r>
      </w:ins>
    </w:p>
    <w:p w14:paraId="5032D146" w14:textId="77777777" w:rsidR="000D15CC" w:rsidRDefault="000D15CC" w:rsidP="000D15CC">
      <w:pPr>
        <w:tabs>
          <w:tab w:val="left" w:pos="720"/>
        </w:tabs>
        <w:spacing w:line="360" w:lineRule="auto"/>
        <w:ind w:left="1440" w:hanging="720"/>
        <w:jc w:val="both"/>
        <w:rPr>
          <w:ins w:id="358" w:author="Chris Warburton (NESO)" w:date="2025-05-08T08:43:00Z" w16du:dateUtc="2025-05-08T07:43:00Z"/>
          <w:rFonts w:ascii="Arial" w:hAnsi="Arial" w:cs="Arial"/>
          <w:sz w:val="22"/>
          <w:szCs w:val="22"/>
        </w:rPr>
      </w:pPr>
    </w:p>
    <w:p w14:paraId="489346BE" w14:textId="77777777" w:rsidR="000D15CC" w:rsidRDefault="000D15CC" w:rsidP="000D15CC">
      <w:pPr>
        <w:tabs>
          <w:tab w:val="left" w:pos="720"/>
        </w:tabs>
        <w:spacing w:line="360" w:lineRule="auto"/>
        <w:ind w:left="1440" w:hanging="720"/>
        <w:jc w:val="both"/>
        <w:rPr>
          <w:ins w:id="359" w:author="Chris Warburton (NESO)" w:date="2025-05-08T08:43:00Z" w16du:dateUtc="2025-05-08T07:43:00Z"/>
          <w:rFonts w:ascii="Arial" w:hAnsi="Arial" w:cs="Arial"/>
          <w:sz w:val="22"/>
          <w:szCs w:val="22"/>
        </w:rPr>
      </w:pPr>
      <w:ins w:id="360" w:author="Chris Warburton (NESO)" w:date="2025-05-08T08:43:00Z" w16du:dateUtc="2025-05-08T07:43:00Z">
        <w:r>
          <w:rPr>
            <w:rFonts w:ascii="Arial" w:hAnsi="Arial" w:cs="Arial"/>
            <w:b/>
            <w:bCs/>
            <w:sz w:val="22"/>
            <w:szCs w:val="22"/>
          </w:rPr>
          <w:tab/>
        </w:r>
        <w:r w:rsidRPr="00AD6903">
          <w:rPr>
            <w:rFonts w:ascii="Arial" w:hAnsi="Arial" w:cs="Arial"/>
            <w:b/>
            <w:bCs/>
            <w:sz w:val="22"/>
            <w:szCs w:val="22"/>
          </w:rPr>
          <w:t>Progression Commitment Fee</w:t>
        </w:r>
        <w:r>
          <w:rPr>
            <w:rFonts w:ascii="Arial" w:hAnsi="Arial" w:cs="Arial"/>
            <w:sz w:val="22"/>
            <w:szCs w:val="22"/>
          </w:rPr>
          <w:t xml:space="preserve"> = (</w:t>
        </w:r>
        <w:r w:rsidRPr="00AD6903">
          <w:rPr>
            <w:rFonts w:ascii="Arial" w:hAnsi="Arial" w:cs="Arial"/>
            <w:b/>
            <w:bCs/>
            <w:sz w:val="22"/>
            <w:szCs w:val="22"/>
          </w:rPr>
          <w:t>Applicable PCF</w:t>
        </w:r>
        <w:r>
          <w:rPr>
            <w:rFonts w:ascii="Arial" w:hAnsi="Arial" w:cs="Arial"/>
            <w:b/>
            <w:bCs/>
            <w:sz w:val="22"/>
            <w:szCs w:val="22"/>
          </w:rPr>
          <w:t xml:space="preserve"> </w:t>
        </w:r>
        <w:r>
          <w:rPr>
            <w:rFonts w:ascii="Arial" w:hAnsi="Arial" w:cs="Arial"/>
            <w:sz w:val="22"/>
            <w:szCs w:val="22"/>
          </w:rPr>
          <w:t xml:space="preserve">× </w:t>
        </w:r>
        <w:r>
          <w:rPr>
            <w:rFonts w:ascii="Arial" w:hAnsi="Arial" w:cs="Arial"/>
            <w:b/>
            <w:bCs/>
            <w:sz w:val="22"/>
            <w:szCs w:val="22"/>
          </w:rPr>
          <w:t>C</w:t>
        </w:r>
        <w:r>
          <w:rPr>
            <w:rFonts w:ascii="Arial" w:hAnsi="Arial" w:cs="Arial"/>
            <w:sz w:val="22"/>
            <w:szCs w:val="22"/>
          </w:rPr>
          <w:t>) - (</w:t>
        </w:r>
        <w:r w:rsidRPr="00AD6903">
          <w:rPr>
            <w:rFonts w:ascii="Arial" w:hAnsi="Arial" w:cs="Arial"/>
            <w:b/>
            <w:bCs/>
            <w:sz w:val="22"/>
            <w:szCs w:val="22"/>
          </w:rPr>
          <w:t>Applicable PCF</w:t>
        </w:r>
        <w:r>
          <w:rPr>
            <w:rFonts w:ascii="Arial" w:hAnsi="Arial" w:cs="Arial"/>
            <w:b/>
            <w:bCs/>
            <w:sz w:val="22"/>
            <w:szCs w:val="22"/>
          </w:rPr>
          <w:t xml:space="preserve"> </w:t>
        </w:r>
        <w:r>
          <w:rPr>
            <w:rFonts w:ascii="Arial" w:hAnsi="Arial" w:cs="Arial"/>
            <w:sz w:val="22"/>
            <w:szCs w:val="22"/>
          </w:rPr>
          <w:t xml:space="preserve">× </w:t>
        </w:r>
        <w:r w:rsidRPr="007C3BC0">
          <w:rPr>
            <w:rFonts w:ascii="Arial" w:hAnsi="Arial" w:cs="Arial"/>
            <w:b/>
            <w:bCs/>
            <w:sz w:val="22"/>
            <w:szCs w:val="22"/>
            <w:rPrChange w:id="361" w:author="Chris Warburton (NESO)" w:date="2025-05-08T08:18:00Z" w16du:dateUtc="2025-05-08T07:18:00Z">
              <w:rPr>
                <w:rFonts w:ascii="Arial" w:hAnsi="Arial" w:cs="Arial"/>
                <w:sz w:val="22"/>
                <w:szCs w:val="22"/>
              </w:rPr>
            </w:rPrChange>
          </w:rPr>
          <w:t>R</w:t>
        </w:r>
        <w:r>
          <w:rPr>
            <w:rFonts w:ascii="Arial" w:hAnsi="Arial" w:cs="Arial"/>
            <w:b/>
            <w:bCs/>
            <w:sz w:val="22"/>
            <w:szCs w:val="22"/>
          </w:rPr>
          <w:t>C</w:t>
        </w:r>
        <w:r>
          <w:rPr>
            <w:rFonts w:ascii="Arial" w:hAnsi="Arial" w:cs="Arial"/>
            <w:sz w:val="22"/>
            <w:szCs w:val="22"/>
          </w:rPr>
          <w:t>),</w:t>
        </w:r>
      </w:ins>
    </w:p>
    <w:p w14:paraId="550DB878" w14:textId="77777777" w:rsidR="000D15CC" w:rsidRDefault="000D15CC" w:rsidP="000D15CC">
      <w:pPr>
        <w:tabs>
          <w:tab w:val="left" w:pos="720"/>
        </w:tabs>
        <w:spacing w:line="360" w:lineRule="auto"/>
        <w:ind w:left="1440" w:hanging="720"/>
        <w:jc w:val="both"/>
        <w:rPr>
          <w:ins w:id="362" w:author="Chris Warburton (NESO)" w:date="2025-05-08T08:43:00Z" w16du:dateUtc="2025-05-08T07:43:00Z"/>
          <w:rFonts w:ascii="Arial" w:hAnsi="Arial" w:cs="Arial"/>
          <w:sz w:val="22"/>
          <w:szCs w:val="22"/>
        </w:rPr>
      </w:pPr>
    </w:p>
    <w:p w14:paraId="0A6ABE72" w14:textId="77777777" w:rsidR="000D15CC" w:rsidRDefault="000D15CC" w:rsidP="000D15CC">
      <w:pPr>
        <w:tabs>
          <w:tab w:val="left" w:pos="720"/>
        </w:tabs>
        <w:spacing w:line="360" w:lineRule="auto"/>
        <w:ind w:left="1440" w:hanging="720"/>
        <w:jc w:val="both"/>
        <w:rPr>
          <w:ins w:id="363" w:author="Chris Warburton (NESO)" w:date="2025-05-08T08:43:00Z" w16du:dateUtc="2025-05-08T07:43:00Z"/>
          <w:rFonts w:ascii="Arial" w:hAnsi="Arial" w:cs="Arial"/>
          <w:sz w:val="22"/>
          <w:szCs w:val="22"/>
        </w:rPr>
      </w:pPr>
      <w:ins w:id="364" w:author="Chris Warburton (NESO)" w:date="2025-05-08T08:43:00Z" w16du:dateUtc="2025-05-08T07:43:00Z">
        <w:r>
          <w:rPr>
            <w:rFonts w:ascii="Arial" w:hAnsi="Arial" w:cs="Arial"/>
            <w:sz w:val="22"/>
            <w:szCs w:val="22"/>
          </w:rPr>
          <w:tab/>
          <w:t>where:</w:t>
        </w:r>
      </w:ins>
    </w:p>
    <w:p w14:paraId="3C18CFA4" w14:textId="77777777" w:rsidR="000D15CC" w:rsidRPr="00612938" w:rsidRDefault="000D15CC">
      <w:pPr>
        <w:tabs>
          <w:tab w:val="left" w:pos="720"/>
        </w:tabs>
        <w:spacing w:line="360" w:lineRule="auto"/>
        <w:ind w:left="3402" w:hanging="1984"/>
        <w:jc w:val="both"/>
        <w:rPr>
          <w:ins w:id="365" w:author="Chris Warburton (NESO)" w:date="2025-05-08T08:43:00Z" w16du:dateUtc="2025-05-08T07:43:00Z"/>
          <w:rFonts w:ascii="Arial" w:hAnsi="Arial" w:cs="Arial"/>
          <w:sz w:val="22"/>
          <w:szCs w:val="22"/>
          <w:rPrChange w:id="366" w:author="Chris Warburton (NESO)" w:date="2025-05-08T08:22:00Z" w16du:dateUtc="2025-05-08T07:22:00Z">
            <w:rPr>
              <w:ins w:id="367" w:author="Chris Warburton (NESO)" w:date="2025-05-08T08:43:00Z" w16du:dateUtc="2025-05-08T07:43:00Z"/>
              <w:rFonts w:ascii="Arial" w:hAnsi="Arial" w:cs="Arial"/>
              <w:b/>
              <w:bCs/>
              <w:sz w:val="22"/>
              <w:szCs w:val="22"/>
            </w:rPr>
          </w:rPrChange>
        </w:rPr>
        <w:pPrChange w:id="368" w:author="Chris Warburton (NESO)" w:date="2025-05-08T08:23:00Z" w16du:dateUtc="2025-05-08T07:23:00Z">
          <w:pPr>
            <w:tabs>
              <w:tab w:val="left" w:pos="720"/>
            </w:tabs>
            <w:spacing w:line="360" w:lineRule="auto"/>
            <w:ind w:left="2127" w:hanging="709"/>
            <w:jc w:val="both"/>
          </w:pPr>
        </w:pPrChange>
      </w:pPr>
      <w:ins w:id="369" w:author="Chris Warburton (NESO)" w:date="2025-05-08T08:43:00Z" w16du:dateUtc="2025-05-08T07:43:00Z">
        <w:r w:rsidRPr="008620FE">
          <w:rPr>
            <w:rFonts w:ascii="Arial" w:hAnsi="Arial" w:cs="Arial"/>
            <w:b/>
            <w:bCs/>
            <w:sz w:val="22"/>
            <w:szCs w:val="22"/>
            <w:rPrChange w:id="370" w:author="Chris Warburton (NESO)" w:date="2025-05-08T08:23:00Z" w16du:dateUtc="2025-05-08T07:23:00Z">
              <w:rPr>
                <w:rFonts w:ascii="Arial" w:hAnsi="Arial" w:cs="Arial"/>
                <w:sz w:val="22"/>
                <w:szCs w:val="22"/>
              </w:rPr>
            </w:rPrChange>
          </w:rPr>
          <w:t>Applicable PCF</w:t>
        </w:r>
        <w:r>
          <w:rPr>
            <w:rFonts w:ascii="Arial" w:hAnsi="Arial" w:cs="Arial"/>
            <w:sz w:val="22"/>
            <w:szCs w:val="22"/>
          </w:rPr>
          <w:t xml:space="preserve"> </w:t>
        </w:r>
        <w:r>
          <w:rPr>
            <w:rFonts w:ascii="Arial" w:hAnsi="Arial" w:cs="Arial"/>
            <w:sz w:val="22"/>
            <w:szCs w:val="22"/>
          </w:rPr>
          <w:tab/>
          <w:t>is calculated in accordance with Paragraphs 4.3 to 4.5;</w:t>
        </w:r>
      </w:ins>
    </w:p>
    <w:p w14:paraId="1EE29136" w14:textId="59A7BA56" w:rsidR="000D15CC" w:rsidRDefault="62360CC9">
      <w:pPr>
        <w:tabs>
          <w:tab w:val="left" w:pos="720"/>
        </w:tabs>
        <w:spacing w:line="360" w:lineRule="auto"/>
        <w:ind w:left="3402" w:hanging="1984"/>
        <w:jc w:val="both"/>
        <w:rPr>
          <w:ins w:id="371" w:author="Chris Warburton (NESO)" w:date="2025-05-08T08:43:00Z" w16du:dateUtc="2025-05-08T07:43:00Z"/>
          <w:rFonts w:ascii="Arial" w:hAnsi="Arial" w:cs="Arial"/>
          <w:bCs/>
          <w:sz w:val="22"/>
          <w:szCs w:val="22"/>
        </w:rPr>
        <w:pPrChange w:id="372" w:author="Chris Warburton (NESO)" w:date="2025-05-08T08:23:00Z" w16du:dateUtc="2025-05-08T07:23:00Z">
          <w:pPr>
            <w:tabs>
              <w:tab w:val="left" w:pos="720"/>
            </w:tabs>
            <w:spacing w:line="360" w:lineRule="auto"/>
            <w:ind w:left="1440" w:hanging="720"/>
            <w:jc w:val="both"/>
          </w:pPr>
        </w:pPrChange>
      </w:pPr>
      <w:ins w:id="373" w:author="Angela Quinn (NESO)" w:date="2025-05-13T11:05:00Z">
        <w:r w:rsidRPr="1C6BCF85">
          <w:rPr>
            <w:rFonts w:ascii="Arial" w:hAnsi="Arial" w:cs="Arial"/>
            <w:b/>
            <w:bCs/>
            <w:sz w:val="22"/>
            <w:szCs w:val="22"/>
          </w:rPr>
          <w:t xml:space="preserve"> </w:t>
        </w:r>
      </w:ins>
      <w:ins w:id="374" w:author="Chris Warburton (NESO)" w:date="2025-05-08T08:43:00Z" w16du:dateUtc="2025-05-08T07:43:00Z">
        <w:r w:rsidR="000D15CC" w:rsidRPr="00AD6903">
          <w:rPr>
            <w:rFonts w:ascii="Arial" w:hAnsi="Arial" w:cs="Arial"/>
            <w:b/>
            <w:bCs/>
            <w:sz w:val="22"/>
            <w:szCs w:val="22"/>
          </w:rPr>
          <w:t>C</w:t>
        </w:r>
      </w:ins>
      <w:ins w:id="375" w:author="Angela Quinn (NESO)" w:date="2025-05-13T11:05:00Z">
        <w:r w:rsidR="1871D1C8" w:rsidRPr="22AD62F9">
          <w:rPr>
            <w:rFonts w:ascii="Arial" w:hAnsi="Arial" w:cs="Arial"/>
            <w:b/>
            <w:bCs/>
            <w:sz w:val="22"/>
            <w:szCs w:val="22"/>
          </w:rPr>
          <w:t xml:space="preserve"> </w:t>
        </w:r>
      </w:ins>
      <w:ins w:id="376" w:author="Chris Warburton (NESO)" w:date="2025-05-08T08:43:00Z" w16du:dateUtc="2025-05-08T07:43:00Z">
        <w:r w:rsidR="000D15CC">
          <w:tab/>
        </w:r>
        <w:r w:rsidR="000D15CC">
          <w:rPr>
            <w:rFonts w:ascii="Arial" w:hAnsi="Arial" w:cs="Arial"/>
            <w:sz w:val="22"/>
            <w:szCs w:val="22"/>
          </w:rPr>
          <w:t xml:space="preserve">is the </w:t>
        </w:r>
        <w:r w:rsidR="000D15CC" w:rsidRPr="00030187">
          <w:rPr>
            <w:rFonts w:ascii="Arial" w:hAnsi="Arial" w:cs="Arial"/>
            <w:b/>
            <w:sz w:val="22"/>
            <w:szCs w:val="22"/>
          </w:rPr>
          <w:t>Transmission Entry Capacity</w:t>
        </w:r>
        <w:r w:rsidR="000D15CC">
          <w:rPr>
            <w:rFonts w:ascii="Arial" w:hAnsi="Arial" w:cs="Arial"/>
            <w:sz w:val="22"/>
            <w:szCs w:val="22"/>
          </w:rPr>
          <w:t>,</w:t>
        </w:r>
        <w:r w:rsidR="000D15CC" w:rsidRPr="00030187">
          <w:rPr>
            <w:rFonts w:ascii="Arial" w:hAnsi="Arial" w:cs="Arial"/>
            <w:sz w:val="22"/>
            <w:szCs w:val="22"/>
          </w:rPr>
          <w:t xml:space="preserve"> </w:t>
        </w:r>
        <w:r w:rsidR="000D15CC" w:rsidRPr="00030187">
          <w:rPr>
            <w:rFonts w:ascii="Arial" w:hAnsi="Arial" w:cs="Arial"/>
            <w:b/>
            <w:sz w:val="22"/>
            <w:szCs w:val="22"/>
          </w:rPr>
          <w:t>Developer</w:t>
        </w:r>
      </w:ins>
      <w:ins w:id="377" w:author="Chris Warburton (NESO)" w:date="2025-05-13T08:47:00Z" w16du:dateUtc="2025-05-13T07:47:00Z">
        <w:r w:rsidR="00A373B8">
          <w:rPr>
            <w:rFonts w:ascii="Arial" w:hAnsi="Arial" w:cs="Arial"/>
            <w:b/>
            <w:sz w:val="22"/>
            <w:szCs w:val="22"/>
          </w:rPr>
          <w:t xml:space="preserve"> Capacity</w:t>
        </w:r>
      </w:ins>
      <w:ins w:id="378" w:author="Chris Warburton (NESO)" w:date="2025-05-13T08:48:00Z" w16du:dateUtc="2025-05-13T07:48:00Z">
        <w:r w:rsidR="00675B0E">
          <w:rPr>
            <w:rFonts w:ascii="Arial" w:hAnsi="Arial" w:cs="Arial"/>
            <w:b/>
            <w:sz w:val="22"/>
            <w:szCs w:val="22"/>
          </w:rPr>
          <w:t xml:space="preserve"> </w:t>
        </w:r>
        <w:r w:rsidR="00675B0E">
          <w:rPr>
            <w:rFonts w:ascii="Arial" w:hAnsi="Arial" w:cs="Arial"/>
            <w:bCs/>
            <w:sz w:val="22"/>
            <w:szCs w:val="22"/>
          </w:rPr>
          <w:t>or</w:t>
        </w:r>
      </w:ins>
      <w:ins w:id="379" w:author="Chris Warburton (NESO)" w:date="2025-05-13T08:47:00Z" w16du:dateUtc="2025-05-13T07:47:00Z">
        <w:r w:rsidR="00A373B8">
          <w:rPr>
            <w:rFonts w:ascii="Arial" w:hAnsi="Arial" w:cs="Arial"/>
            <w:b/>
            <w:sz w:val="22"/>
            <w:szCs w:val="22"/>
          </w:rPr>
          <w:t xml:space="preserve"> </w:t>
        </w:r>
      </w:ins>
      <w:ins w:id="380" w:author="Chris Warburton (NESO)" w:date="2025-05-08T08:43:00Z" w16du:dateUtc="2025-05-08T07:43:00Z">
        <w:r w:rsidR="000D15CC">
          <w:rPr>
            <w:rFonts w:ascii="Arial" w:hAnsi="Arial" w:cs="Arial"/>
            <w:b/>
            <w:sz w:val="22"/>
            <w:szCs w:val="22"/>
          </w:rPr>
          <w:t>Interconnector User Commitment Capacity</w:t>
        </w:r>
        <w:r w:rsidR="000D15CC">
          <w:rPr>
            <w:rFonts w:ascii="Arial" w:hAnsi="Arial" w:cs="Arial"/>
            <w:bCs/>
            <w:sz w:val="22"/>
            <w:szCs w:val="22"/>
          </w:rPr>
          <w:t>; and</w:t>
        </w:r>
      </w:ins>
    </w:p>
    <w:p w14:paraId="74E974CB" w14:textId="764C553E" w:rsidR="000D15CC" w:rsidRPr="008D63F4" w:rsidRDefault="000D15CC">
      <w:pPr>
        <w:tabs>
          <w:tab w:val="left" w:pos="720"/>
        </w:tabs>
        <w:spacing w:line="360" w:lineRule="auto"/>
        <w:ind w:left="3402" w:hanging="1984"/>
        <w:jc w:val="both"/>
        <w:rPr>
          <w:ins w:id="381" w:author="Chris Warburton (NESO)" w:date="2025-05-08T08:43:00Z" w16du:dateUtc="2025-05-08T07:43:00Z"/>
          <w:rFonts w:ascii="Arial" w:hAnsi="Arial" w:cs="Arial"/>
          <w:sz w:val="22"/>
          <w:szCs w:val="22"/>
        </w:rPr>
        <w:pPrChange w:id="382" w:author="Chris Warburton (NESO)" w:date="2025-05-08T08:23:00Z" w16du:dateUtc="2025-05-08T07:23:00Z">
          <w:pPr>
            <w:tabs>
              <w:tab w:val="left" w:pos="720"/>
            </w:tabs>
            <w:spacing w:line="360" w:lineRule="auto"/>
            <w:ind w:left="720" w:hanging="720"/>
            <w:jc w:val="both"/>
          </w:pPr>
        </w:pPrChange>
      </w:pPr>
      <w:ins w:id="383" w:author="Chris Warburton (NESO)" w:date="2025-05-08T08:43:00Z" w16du:dateUtc="2025-05-08T07:43:00Z">
        <w:r>
          <w:rPr>
            <w:rFonts w:ascii="Arial" w:hAnsi="Arial" w:cs="Arial"/>
            <w:b/>
            <w:bCs/>
            <w:sz w:val="22"/>
            <w:szCs w:val="22"/>
          </w:rPr>
          <w:t>RC</w:t>
        </w:r>
      </w:ins>
      <w:ins w:id="384" w:author="Angela Quinn (NESO)" w:date="2025-05-13T11:05:00Z">
        <w:r w:rsidR="6CEDC6E2" w:rsidRPr="22AD62F9">
          <w:rPr>
            <w:rFonts w:ascii="Arial" w:hAnsi="Arial" w:cs="Arial"/>
            <w:b/>
            <w:bCs/>
            <w:sz w:val="22"/>
            <w:szCs w:val="22"/>
          </w:rPr>
          <w:t xml:space="preserve"> </w:t>
        </w:r>
      </w:ins>
      <w:ins w:id="385" w:author="Chris Warburton (NESO)" w:date="2025-05-08T08:43:00Z" w16du:dateUtc="2025-05-08T07:43:00Z">
        <w:r>
          <w:tab/>
        </w:r>
        <w:r>
          <w:rPr>
            <w:rFonts w:ascii="Arial" w:hAnsi="Arial" w:cs="Arial"/>
            <w:sz w:val="22"/>
            <w:szCs w:val="22"/>
          </w:rPr>
          <w:t xml:space="preserve">is the </w:t>
        </w:r>
        <w:r w:rsidRPr="00030187">
          <w:rPr>
            <w:rFonts w:ascii="Arial" w:hAnsi="Arial" w:cs="Arial"/>
            <w:b/>
            <w:sz w:val="22"/>
            <w:szCs w:val="22"/>
          </w:rPr>
          <w:t>Transmission Entry Capacity</w:t>
        </w:r>
        <w:r>
          <w:rPr>
            <w:rFonts w:ascii="Arial" w:hAnsi="Arial" w:cs="Arial"/>
            <w:sz w:val="22"/>
            <w:szCs w:val="22"/>
          </w:rPr>
          <w:t>,</w:t>
        </w:r>
        <w:r w:rsidRPr="00030187">
          <w:rPr>
            <w:rFonts w:ascii="Arial" w:hAnsi="Arial" w:cs="Arial"/>
            <w:sz w:val="22"/>
            <w:szCs w:val="22"/>
          </w:rPr>
          <w:t xml:space="preserve"> </w:t>
        </w:r>
        <w:r w:rsidRPr="00030187">
          <w:rPr>
            <w:rFonts w:ascii="Arial" w:hAnsi="Arial" w:cs="Arial"/>
            <w:b/>
            <w:sz w:val="22"/>
            <w:szCs w:val="22"/>
          </w:rPr>
          <w:t>Developer</w:t>
        </w:r>
      </w:ins>
      <w:ins w:id="386" w:author="Chris Warburton (NESO)" w:date="2025-05-13T08:47:00Z" w16du:dateUtc="2025-05-13T07:47:00Z">
        <w:r w:rsidR="00675B0E">
          <w:rPr>
            <w:rFonts w:ascii="Arial" w:hAnsi="Arial" w:cs="Arial"/>
            <w:b/>
            <w:sz w:val="22"/>
            <w:szCs w:val="22"/>
          </w:rPr>
          <w:t xml:space="preserve"> Capacity</w:t>
        </w:r>
      </w:ins>
      <w:ins w:id="387" w:author="Chris Warburton (NESO)" w:date="2025-05-13T08:48:00Z" w16du:dateUtc="2025-05-13T07:48:00Z">
        <w:r w:rsidR="00675B0E">
          <w:rPr>
            <w:rFonts w:ascii="Arial" w:hAnsi="Arial" w:cs="Arial"/>
            <w:b/>
            <w:sz w:val="22"/>
            <w:szCs w:val="22"/>
          </w:rPr>
          <w:t xml:space="preserve"> </w:t>
        </w:r>
        <w:r w:rsidR="00675B0E">
          <w:rPr>
            <w:rFonts w:ascii="Arial" w:hAnsi="Arial" w:cs="Arial"/>
            <w:bCs/>
            <w:sz w:val="22"/>
            <w:szCs w:val="22"/>
          </w:rPr>
          <w:t>or</w:t>
        </w:r>
      </w:ins>
      <w:ins w:id="388" w:author="Chris Warburton (NESO)" w:date="2025-05-08T08:43:00Z" w16du:dateUtc="2025-05-08T07:43:00Z">
        <w:r w:rsidRPr="00030187">
          <w:rPr>
            <w:rFonts w:ascii="Arial" w:hAnsi="Arial" w:cs="Arial"/>
            <w:b/>
            <w:sz w:val="22"/>
            <w:szCs w:val="22"/>
          </w:rPr>
          <w:t xml:space="preserve"> </w:t>
        </w:r>
        <w:r>
          <w:rPr>
            <w:rFonts w:ascii="Arial" w:hAnsi="Arial" w:cs="Arial"/>
            <w:b/>
            <w:sz w:val="22"/>
            <w:szCs w:val="22"/>
          </w:rPr>
          <w:t xml:space="preserve">Interconnector User Commitment Capacity </w:t>
        </w:r>
        <w:r>
          <w:rPr>
            <w:rFonts w:ascii="Arial" w:hAnsi="Arial" w:cs="Arial"/>
            <w:bCs/>
            <w:sz w:val="22"/>
            <w:szCs w:val="22"/>
          </w:rPr>
          <w:t>under the Construction Agreement as reduced.</w:t>
        </w:r>
      </w:ins>
    </w:p>
    <w:p w14:paraId="3B328815" w14:textId="77777777" w:rsidR="000D15CC" w:rsidRDefault="000D15CC" w:rsidP="000D15CC">
      <w:pPr>
        <w:tabs>
          <w:tab w:val="left" w:pos="720"/>
        </w:tabs>
        <w:spacing w:line="360" w:lineRule="auto"/>
        <w:ind w:left="720" w:hanging="720"/>
        <w:jc w:val="both"/>
        <w:rPr>
          <w:ins w:id="389" w:author="Chris Warburton (NESO)" w:date="2025-05-08T08:43:00Z" w16du:dateUtc="2025-05-08T07:43:00Z"/>
          <w:rFonts w:ascii="Arial" w:hAnsi="Arial" w:cs="Arial"/>
          <w:sz w:val="22"/>
          <w:szCs w:val="22"/>
        </w:rPr>
      </w:pPr>
    </w:p>
    <w:p w14:paraId="1C9B5CAE" w14:textId="18990FB4" w:rsidR="000D15CC" w:rsidRDefault="000D15CC" w:rsidP="000D15CC">
      <w:pPr>
        <w:tabs>
          <w:tab w:val="left" w:pos="720"/>
        </w:tabs>
        <w:spacing w:line="360" w:lineRule="auto"/>
        <w:ind w:left="720" w:hanging="720"/>
        <w:jc w:val="both"/>
        <w:rPr>
          <w:ins w:id="390" w:author="Chris Warburton (NESO)" w:date="2025-05-08T14:51:00Z" w16du:dateUtc="2025-05-08T13:51:00Z"/>
          <w:rFonts w:ascii="Arial" w:hAnsi="Arial" w:cs="Arial"/>
          <w:sz w:val="22"/>
          <w:szCs w:val="22"/>
        </w:rPr>
      </w:pPr>
      <w:ins w:id="391" w:author="Chris Warburton (NESO)" w:date="2025-05-08T08:43:00Z" w16du:dateUtc="2025-05-08T07:43:00Z">
        <w:r>
          <w:rPr>
            <w:rFonts w:ascii="Arial" w:hAnsi="Arial" w:cs="Arial"/>
            <w:sz w:val="22"/>
            <w:szCs w:val="22"/>
          </w:rPr>
          <w:t>4.3</w:t>
        </w:r>
        <w:r>
          <w:rPr>
            <w:rFonts w:ascii="Arial" w:hAnsi="Arial" w:cs="Arial"/>
            <w:sz w:val="22"/>
            <w:szCs w:val="22"/>
          </w:rPr>
          <w:tab/>
          <w:t xml:space="preserve">Subject to Paragraph 4.5, the </w:t>
        </w:r>
        <w:r w:rsidRPr="00AC58A8">
          <w:rPr>
            <w:rFonts w:ascii="Arial" w:hAnsi="Arial" w:cs="Arial"/>
            <w:b/>
            <w:bCs/>
            <w:sz w:val="22"/>
            <w:szCs w:val="22"/>
            <w:rPrChange w:id="392" w:author="Chris Warburton (NESO)" w:date="2025-05-08T08:04:00Z" w16du:dateUtc="2025-05-08T07:04:00Z">
              <w:rPr>
                <w:rFonts w:ascii="Arial" w:hAnsi="Arial" w:cs="Arial"/>
                <w:sz w:val="22"/>
                <w:szCs w:val="22"/>
              </w:rPr>
            </w:rPrChange>
          </w:rPr>
          <w:t>Applicable PCF</w:t>
        </w:r>
        <w:r>
          <w:rPr>
            <w:rFonts w:ascii="Arial" w:hAnsi="Arial" w:cs="Arial"/>
            <w:sz w:val="22"/>
            <w:szCs w:val="22"/>
          </w:rPr>
          <w:t xml:space="preserve"> shall be calculated </w:t>
        </w:r>
      </w:ins>
      <w:ins w:id="393" w:author="Chris Warburton (NESO)" w:date="2025-05-08T14:51:00Z" w16du:dateUtc="2025-05-08T13:51:00Z">
        <w:r w:rsidR="00D668FA">
          <w:rPr>
            <w:rFonts w:ascii="Arial" w:hAnsi="Arial" w:cs="Arial"/>
            <w:sz w:val="22"/>
            <w:szCs w:val="22"/>
          </w:rPr>
          <w:t>as follows</w:t>
        </w:r>
      </w:ins>
      <w:ins w:id="394" w:author="Chris Warburton (NESO)" w:date="2025-05-09T08:28:00Z" w16du:dateUtc="2025-05-09T07:28:00Z">
        <w:r w:rsidR="002D0B68">
          <w:rPr>
            <w:rFonts w:ascii="Arial" w:hAnsi="Arial" w:cs="Arial"/>
            <w:sz w:val="22"/>
            <w:szCs w:val="22"/>
          </w:rPr>
          <w:t xml:space="preserve"> for the </w:t>
        </w:r>
        <w:r w:rsidR="006B5595">
          <w:rPr>
            <w:rFonts w:ascii="Arial" w:hAnsi="Arial" w:cs="Arial"/>
            <w:sz w:val="22"/>
            <w:szCs w:val="22"/>
          </w:rPr>
          <w:t>time periods set out below</w:t>
        </w:r>
      </w:ins>
      <w:ins w:id="395" w:author="Chris Warburton (NESO)" w:date="2025-05-08T08:43:00Z" w16du:dateUtc="2025-05-08T07:43:00Z">
        <w:r>
          <w:rPr>
            <w:rFonts w:ascii="Arial" w:hAnsi="Arial" w:cs="Arial"/>
            <w:sz w:val="22"/>
            <w:szCs w:val="22"/>
          </w:rPr>
          <w:t>:</w:t>
        </w:r>
      </w:ins>
    </w:p>
    <w:p w14:paraId="62901ED4" w14:textId="77777777" w:rsidR="00D668FA" w:rsidRDefault="00D668FA" w:rsidP="000D15CC">
      <w:pPr>
        <w:tabs>
          <w:tab w:val="left" w:pos="720"/>
        </w:tabs>
        <w:spacing w:line="360" w:lineRule="auto"/>
        <w:ind w:left="720" w:hanging="720"/>
        <w:jc w:val="both"/>
        <w:rPr>
          <w:ins w:id="396" w:author="Chris Warburton (NESO)" w:date="2025-05-08T14:51:00Z" w16du:dateUtc="2025-05-08T13:51:00Z"/>
          <w:rFonts w:ascii="Arial" w:hAnsi="Arial" w:cs="Arial"/>
          <w:sz w:val="22"/>
          <w:szCs w:val="22"/>
        </w:rPr>
      </w:pPr>
      <w:ins w:id="397" w:author="Chris Warburton (NESO)" w:date="2025-05-08T14:51:00Z" w16du:dateUtc="2025-05-08T13:51:00Z">
        <w:r>
          <w:rPr>
            <w:rFonts w:ascii="Arial" w:hAnsi="Arial" w:cs="Arial"/>
            <w:sz w:val="22"/>
            <w:szCs w:val="22"/>
          </w:rPr>
          <w:tab/>
        </w:r>
      </w:ins>
    </w:p>
    <w:tbl>
      <w:tblPr>
        <w:tblStyle w:val="TableGrid"/>
        <w:tblW w:w="0" w:type="auto"/>
        <w:tblInd w:w="720" w:type="dxa"/>
        <w:tblLook w:val="04A0" w:firstRow="1" w:lastRow="0" w:firstColumn="1" w:lastColumn="0" w:noHBand="0" w:noVBand="1"/>
        <w:tblPrChange w:id="398"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399">
          <w:tblGrid>
            <w:gridCol w:w="3840"/>
            <w:gridCol w:w="3894"/>
          </w:tblGrid>
        </w:tblGridChange>
      </w:tblGrid>
      <w:tr w:rsidR="00D668FA" w14:paraId="1D04BEFD" w14:textId="77777777" w:rsidTr="00721456">
        <w:trPr>
          <w:ins w:id="400" w:author="Chris Warburton (NESO)" w:date="2025-05-08T14:51:00Z"/>
        </w:trPr>
        <w:tc>
          <w:tcPr>
            <w:tcW w:w="3840" w:type="dxa"/>
            <w:tcPrChange w:id="401" w:author="Chris Warburton (NESO)" w:date="2025-05-08T14:53:00Z" w16du:dateUtc="2025-05-08T13:53:00Z">
              <w:tcPr>
                <w:tcW w:w="4227" w:type="dxa"/>
              </w:tcPr>
            </w:tcPrChange>
          </w:tcPr>
          <w:p w14:paraId="7427563C" w14:textId="730B8249" w:rsidR="00D668FA" w:rsidRPr="00D668FA" w:rsidRDefault="006B5595" w:rsidP="000D15CC">
            <w:pPr>
              <w:tabs>
                <w:tab w:val="left" w:pos="720"/>
              </w:tabs>
              <w:spacing w:line="360" w:lineRule="auto"/>
              <w:jc w:val="both"/>
              <w:rPr>
                <w:ins w:id="402" w:author="Chris Warburton (NESO)" w:date="2025-05-08T14:51:00Z" w16du:dateUtc="2025-05-08T13:51:00Z"/>
                <w:rFonts w:ascii="Arial" w:hAnsi="Arial" w:cs="Arial"/>
                <w:b/>
                <w:bCs/>
                <w:sz w:val="22"/>
                <w:szCs w:val="22"/>
                <w:rPrChange w:id="403" w:author="Chris Warburton (NESO)" w:date="2025-05-08T14:51:00Z" w16du:dateUtc="2025-05-08T13:51:00Z">
                  <w:rPr>
                    <w:ins w:id="404" w:author="Chris Warburton (NESO)" w:date="2025-05-08T14:51:00Z" w16du:dateUtc="2025-05-08T13:51:00Z"/>
                    <w:rFonts w:ascii="Arial" w:hAnsi="Arial" w:cs="Arial"/>
                    <w:sz w:val="22"/>
                    <w:szCs w:val="22"/>
                  </w:rPr>
                </w:rPrChange>
              </w:rPr>
            </w:pPr>
            <w:ins w:id="405" w:author="Chris Warburton (NESO)" w:date="2025-05-09T08:28:00Z" w16du:dateUtc="2025-05-09T07:28:00Z">
              <w:r>
                <w:rPr>
                  <w:rFonts w:ascii="Arial" w:hAnsi="Arial" w:cs="Arial"/>
                  <w:b/>
                  <w:bCs/>
                  <w:sz w:val="22"/>
                  <w:szCs w:val="22"/>
                </w:rPr>
                <w:t xml:space="preserve">Time </w:t>
              </w:r>
            </w:ins>
            <w:ins w:id="406" w:author="Chris Warburton (NESO)" w:date="2025-05-08T14:51:00Z" w16du:dateUtc="2025-05-08T13:51:00Z">
              <w:r w:rsidR="00D668FA">
                <w:rPr>
                  <w:rFonts w:ascii="Arial" w:hAnsi="Arial" w:cs="Arial"/>
                  <w:b/>
                  <w:bCs/>
                  <w:sz w:val="22"/>
                  <w:szCs w:val="22"/>
                </w:rPr>
                <w:t>Period</w:t>
              </w:r>
            </w:ins>
          </w:p>
        </w:tc>
        <w:tc>
          <w:tcPr>
            <w:tcW w:w="3894" w:type="dxa"/>
            <w:tcPrChange w:id="407" w:author="Chris Warburton (NESO)" w:date="2025-05-08T14:53:00Z" w16du:dateUtc="2025-05-08T13:53:00Z">
              <w:tcPr>
                <w:tcW w:w="4227" w:type="dxa"/>
              </w:tcPr>
            </w:tcPrChange>
          </w:tcPr>
          <w:p w14:paraId="24243B54" w14:textId="33F63606" w:rsidR="007425AF" w:rsidRPr="007425AF" w:rsidRDefault="001325EE" w:rsidP="000D15CC">
            <w:pPr>
              <w:tabs>
                <w:tab w:val="left" w:pos="720"/>
              </w:tabs>
              <w:spacing w:line="360" w:lineRule="auto"/>
              <w:jc w:val="both"/>
              <w:rPr>
                <w:ins w:id="408" w:author="Chris Warburton (NESO)" w:date="2025-05-08T14:51:00Z" w16du:dateUtc="2025-05-08T13:51:00Z"/>
                <w:rFonts w:ascii="Arial" w:hAnsi="Arial" w:cs="Arial"/>
                <w:b/>
                <w:bCs/>
                <w:sz w:val="22"/>
                <w:szCs w:val="22"/>
                <w:rPrChange w:id="409" w:author="Chris Warburton (NESO)" w:date="2025-05-08T14:54:00Z" w16du:dateUtc="2025-05-08T13:54:00Z">
                  <w:rPr>
                    <w:ins w:id="410" w:author="Chris Warburton (NESO)" w:date="2025-05-08T14:51:00Z" w16du:dateUtc="2025-05-08T13:51:00Z"/>
                    <w:rFonts w:ascii="Arial" w:hAnsi="Arial" w:cs="Arial"/>
                    <w:sz w:val="22"/>
                    <w:szCs w:val="22"/>
                  </w:rPr>
                </w:rPrChange>
              </w:rPr>
            </w:pPr>
            <w:ins w:id="411" w:author="Chris Warburton (NESO)" w:date="2025-05-08T14:52:00Z" w16du:dateUtc="2025-05-08T13:52:00Z">
              <w:r w:rsidRPr="00AD6903">
                <w:rPr>
                  <w:rFonts w:ascii="Arial" w:hAnsi="Arial" w:cs="Arial"/>
                  <w:b/>
                  <w:bCs/>
                  <w:sz w:val="22"/>
                  <w:szCs w:val="22"/>
                </w:rPr>
                <w:t>Applicable PCF</w:t>
              </w:r>
              <w:r>
                <w:rPr>
                  <w:rFonts w:ascii="Arial" w:hAnsi="Arial" w:cs="Arial"/>
                  <w:b/>
                  <w:bCs/>
                  <w:sz w:val="22"/>
                  <w:szCs w:val="22"/>
                </w:rPr>
                <w:t xml:space="preserve"> calculation</w:t>
              </w:r>
            </w:ins>
          </w:p>
        </w:tc>
      </w:tr>
      <w:tr w:rsidR="00D668FA" w14:paraId="00FE58C9" w14:textId="77777777" w:rsidTr="00721456">
        <w:trPr>
          <w:ins w:id="412" w:author="Chris Warburton (NESO)" w:date="2025-05-08T14:51:00Z"/>
        </w:trPr>
        <w:tc>
          <w:tcPr>
            <w:tcW w:w="3840" w:type="dxa"/>
            <w:tcPrChange w:id="413" w:author="Chris Warburton (NESO)" w:date="2025-05-08T14:53:00Z" w16du:dateUtc="2025-05-08T13:53:00Z">
              <w:tcPr>
                <w:tcW w:w="4227" w:type="dxa"/>
              </w:tcPr>
            </w:tcPrChange>
          </w:tcPr>
          <w:p w14:paraId="1E2B7E24" w14:textId="0A5C9B2C" w:rsidR="00F97D40" w:rsidRPr="003A2C40" w:rsidRDefault="00D27C43" w:rsidP="000D15CC">
            <w:pPr>
              <w:tabs>
                <w:tab w:val="left" w:pos="720"/>
              </w:tabs>
              <w:spacing w:line="360" w:lineRule="auto"/>
              <w:jc w:val="both"/>
              <w:rPr>
                <w:ins w:id="414" w:author="Chris Warburton (NESO)" w:date="2025-05-09T08:07:00Z" w16du:dateUtc="2025-05-09T07:07:00Z"/>
                <w:rFonts w:ascii="Arial" w:hAnsi="Arial" w:cs="Arial"/>
                <w:sz w:val="22"/>
                <w:szCs w:val="22"/>
              </w:rPr>
            </w:pPr>
            <w:ins w:id="415" w:author="Chris Warburton (NESO)" w:date="2025-05-09T08:13:00Z" w16du:dateUtc="2025-05-09T07:13:00Z">
              <w:r>
                <w:rPr>
                  <w:rFonts w:ascii="Arial" w:hAnsi="Arial" w:cs="Arial"/>
                  <w:sz w:val="22"/>
                  <w:szCs w:val="22"/>
                </w:rPr>
                <w:t xml:space="preserve">Where the </w:t>
              </w:r>
              <w:r>
                <w:rPr>
                  <w:rFonts w:ascii="Arial" w:hAnsi="Arial" w:cs="Arial"/>
                  <w:b/>
                  <w:bCs/>
                  <w:sz w:val="22"/>
                  <w:szCs w:val="22"/>
                </w:rPr>
                <w:t>Const</w:t>
              </w:r>
            </w:ins>
            <w:ins w:id="416" w:author="Chris Warburton (NESO)" w:date="2025-05-09T08:14:00Z" w16du:dateUtc="2025-05-09T07:14:00Z">
              <w:r w:rsidR="00454110">
                <w:rPr>
                  <w:rFonts w:ascii="Arial" w:hAnsi="Arial" w:cs="Arial"/>
                  <w:b/>
                  <w:bCs/>
                  <w:sz w:val="22"/>
                  <w:szCs w:val="22"/>
                </w:rPr>
                <w:t>r</w:t>
              </w:r>
            </w:ins>
            <w:ins w:id="417" w:author="Chris Warburton (NESO)" w:date="2025-05-09T08:13:00Z" w16du:dateUtc="2025-05-09T07:13:00Z">
              <w:r>
                <w:rPr>
                  <w:rFonts w:ascii="Arial" w:hAnsi="Arial" w:cs="Arial"/>
                  <w:b/>
                  <w:bCs/>
                  <w:sz w:val="22"/>
                  <w:szCs w:val="22"/>
                </w:rPr>
                <w:t xml:space="preserve">uction Agreement </w:t>
              </w:r>
              <w:r>
                <w:rPr>
                  <w:rFonts w:ascii="Arial" w:hAnsi="Arial" w:cs="Arial"/>
                  <w:sz w:val="22"/>
                  <w:szCs w:val="22"/>
                </w:rPr>
                <w:t>is entered into</w:t>
              </w:r>
            </w:ins>
            <w:ins w:id="418" w:author="Chris Warburton (NESO)" w:date="2025-05-13T12:09:00Z" w16du:dateUtc="2025-05-13T11:09:00Z">
              <w:r w:rsidR="00876D79">
                <w:rPr>
                  <w:rFonts w:ascii="Arial" w:hAnsi="Arial" w:cs="Arial"/>
                  <w:sz w:val="22"/>
                  <w:szCs w:val="22"/>
                </w:rPr>
                <w:t xml:space="preserve"> before or </w:t>
              </w:r>
            </w:ins>
            <w:ins w:id="419" w:author="Chris Warburton (NESO)" w:date="2025-05-09T08:13:00Z" w16du:dateUtc="2025-05-09T07:13:00Z">
              <w:r w:rsidR="0006152F">
                <w:rPr>
                  <w:rFonts w:ascii="Arial" w:hAnsi="Arial" w:cs="Arial"/>
                  <w:sz w:val="22"/>
                  <w:szCs w:val="22"/>
                </w:rPr>
                <w:t xml:space="preserve">on the </w:t>
              </w:r>
              <w:r w:rsidR="0006152F">
                <w:rPr>
                  <w:rFonts w:ascii="Arial" w:hAnsi="Arial" w:cs="Arial"/>
                  <w:b/>
                  <w:bCs/>
                  <w:sz w:val="22"/>
                  <w:szCs w:val="22"/>
                </w:rPr>
                <w:t>PCF Activation</w:t>
              </w:r>
            </w:ins>
            <w:ins w:id="420" w:author="Chris Warburton (NESO)" w:date="2025-05-09T08:14:00Z" w16du:dateUtc="2025-05-09T07:14:00Z">
              <w:r w:rsidR="0006152F">
                <w:rPr>
                  <w:rFonts w:ascii="Arial" w:hAnsi="Arial" w:cs="Arial"/>
                  <w:b/>
                  <w:bCs/>
                  <w:sz w:val="22"/>
                  <w:szCs w:val="22"/>
                </w:rPr>
                <w:t xml:space="preserve"> </w:t>
              </w:r>
              <w:r w:rsidR="0006152F" w:rsidRPr="0006152F">
                <w:rPr>
                  <w:rFonts w:ascii="Arial" w:hAnsi="Arial" w:cs="Arial"/>
                  <w:b/>
                  <w:bCs/>
                  <w:sz w:val="22"/>
                  <w:szCs w:val="22"/>
                </w:rPr>
                <w:t>Date</w:t>
              </w:r>
              <w:r w:rsidR="0006152F">
                <w:rPr>
                  <w:rFonts w:ascii="Arial" w:hAnsi="Arial" w:cs="Arial"/>
                  <w:sz w:val="22"/>
                  <w:szCs w:val="22"/>
                </w:rPr>
                <w:t>, the</w:t>
              </w:r>
            </w:ins>
            <w:ins w:id="421" w:author="Chris Warburton (NESO)" w:date="2025-05-09T08:18:00Z" w16du:dateUtc="2025-05-09T07:18:00Z">
              <w:r w:rsidR="009D7813">
                <w:rPr>
                  <w:rFonts w:ascii="Arial" w:hAnsi="Arial" w:cs="Arial"/>
                  <w:sz w:val="22"/>
                  <w:szCs w:val="22"/>
                </w:rPr>
                <w:t xml:space="preserve"> period from the</w:t>
              </w:r>
              <w:r w:rsidR="003A2C40">
                <w:rPr>
                  <w:rFonts w:ascii="Arial" w:hAnsi="Arial" w:cs="Arial"/>
                  <w:sz w:val="22"/>
                  <w:szCs w:val="22"/>
                </w:rPr>
                <w:t xml:space="preserve"> </w:t>
              </w:r>
            </w:ins>
            <w:ins w:id="422" w:author="Chris Warburton (NESO)" w:date="2025-05-09T08:00:00Z" w16du:dateUtc="2025-05-09T07:00:00Z">
              <w:r w:rsidR="008B0F7B">
                <w:rPr>
                  <w:rFonts w:ascii="Arial" w:hAnsi="Arial" w:cs="Arial"/>
                  <w:b/>
                  <w:bCs/>
                  <w:sz w:val="22"/>
                  <w:szCs w:val="22"/>
                </w:rPr>
                <w:t>PCF Activation Date</w:t>
              </w:r>
            </w:ins>
            <w:ins w:id="423" w:author="Chris Warburton (NESO)" w:date="2025-05-09T08:17:00Z" w16du:dateUtc="2025-05-09T07:17:00Z">
              <w:r w:rsidR="0064426C">
                <w:rPr>
                  <w:rFonts w:ascii="Arial" w:hAnsi="Arial" w:cs="Arial"/>
                  <w:b/>
                  <w:bCs/>
                  <w:sz w:val="22"/>
                  <w:szCs w:val="22"/>
                </w:rPr>
                <w:t xml:space="preserve"> </w:t>
              </w:r>
            </w:ins>
            <w:ins w:id="424" w:author="Chris Warburton (NESO)" w:date="2025-05-09T08:18:00Z" w16du:dateUtc="2025-05-09T07:18:00Z">
              <w:r w:rsidR="003A2C40">
                <w:rPr>
                  <w:rFonts w:ascii="Arial" w:hAnsi="Arial" w:cs="Arial"/>
                  <w:sz w:val="22"/>
                  <w:szCs w:val="22"/>
                </w:rPr>
                <w:t xml:space="preserve">to the end of the </w:t>
              </w:r>
              <w:r w:rsidR="003A2C40">
                <w:rPr>
                  <w:rFonts w:ascii="Arial" w:hAnsi="Arial" w:cs="Arial"/>
                  <w:b/>
                  <w:bCs/>
                  <w:sz w:val="22"/>
                  <w:szCs w:val="22"/>
                </w:rPr>
                <w:t>PCF Period</w:t>
              </w:r>
            </w:ins>
            <w:ins w:id="425" w:author="Chris Warburton (NESO)" w:date="2025-05-09T08:19:00Z" w16du:dateUtc="2025-05-09T07:19:00Z">
              <w:r w:rsidR="00632F6C">
                <w:rPr>
                  <w:rFonts w:ascii="Arial" w:hAnsi="Arial" w:cs="Arial"/>
                  <w:sz w:val="22"/>
                  <w:szCs w:val="22"/>
                </w:rPr>
                <w:t>,</w:t>
              </w:r>
            </w:ins>
          </w:p>
          <w:p w14:paraId="30AEA999" w14:textId="77777777" w:rsidR="00F97D40" w:rsidRDefault="00F97D40" w:rsidP="000D15CC">
            <w:pPr>
              <w:tabs>
                <w:tab w:val="left" w:pos="720"/>
              </w:tabs>
              <w:spacing w:line="360" w:lineRule="auto"/>
              <w:jc w:val="both"/>
              <w:rPr>
                <w:ins w:id="426" w:author="Chris Warburton (NESO)" w:date="2025-05-09T08:07:00Z" w16du:dateUtc="2025-05-09T07:07:00Z"/>
                <w:rFonts w:ascii="Arial" w:hAnsi="Arial" w:cs="Arial"/>
                <w:sz w:val="22"/>
                <w:szCs w:val="22"/>
              </w:rPr>
            </w:pPr>
          </w:p>
          <w:p w14:paraId="3F1F23CC" w14:textId="77777777" w:rsidR="009C61E6" w:rsidRDefault="009C61E6" w:rsidP="000D15CC">
            <w:pPr>
              <w:tabs>
                <w:tab w:val="left" w:pos="720"/>
              </w:tabs>
              <w:spacing w:line="360" w:lineRule="auto"/>
              <w:jc w:val="both"/>
              <w:rPr>
                <w:ins w:id="427" w:author="Chris Warburton (NESO)" w:date="2025-05-09T08:08:00Z" w16du:dateUtc="2025-05-09T07:08:00Z"/>
                <w:rFonts w:ascii="Arial" w:hAnsi="Arial" w:cs="Arial"/>
                <w:sz w:val="22"/>
                <w:szCs w:val="22"/>
              </w:rPr>
            </w:pPr>
            <w:ins w:id="428" w:author="Chris Warburton (NESO)" w:date="2025-05-09T08:07:00Z" w16du:dateUtc="2025-05-09T07:07:00Z">
              <w:r>
                <w:rPr>
                  <w:rFonts w:ascii="Arial" w:hAnsi="Arial" w:cs="Arial"/>
                  <w:sz w:val="22"/>
                  <w:szCs w:val="22"/>
                </w:rPr>
                <w:t>O</w:t>
              </w:r>
            </w:ins>
            <w:ins w:id="429" w:author="Chris Warburton (NESO)" w:date="2025-05-09T08:08:00Z" w16du:dateUtc="2025-05-09T07:08:00Z">
              <w:r>
                <w:rPr>
                  <w:rFonts w:ascii="Arial" w:hAnsi="Arial" w:cs="Arial"/>
                  <w:sz w:val="22"/>
                  <w:szCs w:val="22"/>
                </w:rPr>
                <w:t>R</w:t>
              </w:r>
            </w:ins>
          </w:p>
          <w:p w14:paraId="610B812B" w14:textId="77777777" w:rsidR="009C61E6" w:rsidRDefault="009C61E6" w:rsidP="000D15CC">
            <w:pPr>
              <w:tabs>
                <w:tab w:val="left" w:pos="720"/>
              </w:tabs>
              <w:spacing w:line="360" w:lineRule="auto"/>
              <w:jc w:val="both"/>
              <w:rPr>
                <w:ins w:id="430" w:author="Chris Warburton (NESO)" w:date="2025-05-09T08:08:00Z" w16du:dateUtc="2025-05-09T07:08:00Z"/>
                <w:rFonts w:ascii="Arial" w:hAnsi="Arial" w:cs="Arial"/>
                <w:sz w:val="22"/>
                <w:szCs w:val="22"/>
              </w:rPr>
            </w:pPr>
          </w:p>
          <w:p w14:paraId="26643375" w14:textId="77777777" w:rsidR="00D668FA" w:rsidRDefault="00632F6C" w:rsidP="000D15CC">
            <w:pPr>
              <w:tabs>
                <w:tab w:val="left" w:pos="720"/>
              </w:tabs>
              <w:spacing w:line="360" w:lineRule="auto"/>
              <w:jc w:val="both"/>
              <w:rPr>
                <w:ins w:id="431" w:author="Chris Warburton (NESO)" w:date="2025-05-12T12:26:00Z" w16du:dateUtc="2025-05-12T11:26:00Z"/>
                <w:rFonts w:ascii="Arial" w:hAnsi="Arial" w:cs="Arial"/>
                <w:sz w:val="22"/>
                <w:szCs w:val="22"/>
              </w:rPr>
            </w:pPr>
            <w:ins w:id="432" w:author="Chris Warburton (NESO)" w:date="2025-05-09T08:19:00Z" w16du:dateUtc="2025-05-09T07:19:00Z">
              <w:r>
                <w:rPr>
                  <w:rFonts w:ascii="Arial" w:hAnsi="Arial" w:cs="Arial"/>
                  <w:sz w:val="22"/>
                  <w:szCs w:val="22"/>
                </w:rPr>
                <w:t>w</w:t>
              </w:r>
            </w:ins>
            <w:ins w:id="433" w:author="Chris Warburton (NESO)" w:date="2025-05-09T08:14:00Z" w16du:dateUtc="2025-05-09T07:14:00Z">
              <w:r w:rsidR="00454110">
                <w:rPr>
                  <w:rFonts w:ascii="Arial" w:hAnsi="Arial" w:cs="Arial"/>
                  <w:sz w:val="22"/>
                  <w:szCs w:val="22"/>
                </w:rPr>
                <w:t xml:space="preserve">here the </w:t>
              </w:r>
              <w:r w:rsidR="00454110">
                <w:rPr>
                  <w:rFonts w:ascii="Arial" w:hAnsi="Arial" w:cs="Arial"/>
                  <w:b/>
                  <w:bCs/>
                  <w:sz w:val="22"/>
                  <w:szCs w:val="22"/>
                </w:rPr>
                <w:t xml:space="preserve">Construction Agreement </w:t>
              </w:r>
              <w:r w:rsidR="00454110">
                <w:rPr>
                  <w:rFonts w:ascii="Arial" w:hAnsi="Arial" w:cs="Arial"/>
                  <w:sz w:val="22"/>
                  <w:szCs w:val="22"/>
                </w:rPr>
                <w:t xml:space="preserve">is entered into </w:t>
              </w:r>
            </w:ins>
            <w:ins w:id="434" w:author="Chris Warburton (NESO)" w:date="2025-05-09T08:15:00Z" w16du:dateUtc="2025-05-09T07:15:00Z">
              <w:r w:rsidR="00454110">
                <w:rPr>
                  <w:rFonts w:ascii="Arial" w:hAnsi="Arial" w:cs="Arial"/>
                  <w:sz w:val="22"/>
                  <w:szCs w:val="22"/>
                </w:rPr>
                <w:t>after</w:t>
              </w:r>
            </w:ins>
            <w:ins w:id="435" w:author="Chris Warburton (NESO)" w:date="2025-05-09T08:14:00Z" w16du:dateUtc="2025-05-09T07:14:00Z">
              <w:r w:rsidR="00454110">
                <w:rPr>
                  <w:rFonts w:ascii="Arial" w:hAnsi="Arial" w:cs="Arial"/>
                  <w:sz w:val="22"/>
                  <w:szCs w:val="22"/>
                </w:rPr>
                <w:t xml:space="preserve"> the </w:t>
              </w:r>
              <w:r w:rsidR="00454110">
                <w:rPr>
                  <w:rFonts w:ascii="Arial" w:hAnsi="Arial" w:cs="Arial"/>
                  <w:b/>
                  <w:bCs/>
                  <w:sz w:val="22"/>
                  <w:szCs w:val="22"/>
                </w:rPr>
                <w:t xml:space="preserve">PCF Activation </w:t>
              </w:r>
              <w:r w:rsidR="00454110" w:rsidRPr="0006152F">
                <w:rPr>
                  <w:rFonts w:ascii="Arial" w:hAnsi="Arial" w:cs="Arial"/>
                  <w:b/>
                  <w:bCs/>
                  <w:sz w:val="22"/>
                  <w:szCs w:val="22"/>
                </w:rPr>
                <w:t>Date</w:t>
              </w:r>
            </w:ins>
            <w:ins w:id="436" w:author="Chris Warburton (NESO)" w:date="2025-05-09T08:15:00Z" w16du:dateUtc="2025-05-09T07:15:00Z">
              <w:r w:rsidR="00454110">
                <w:rPr>
                  <w:rFonts w:ascii="Arial" w:hAnsi="Arial" w:cs="Arial"/>
                  <w:b/>
                  <w:bCs/>
                  <w:sz w:val="22"/>
                  <w:szCs w:val="22"/>
                </w:rPr>
                <w:t xml:space="preserve">, </w:t>
              </w:r>
              <w:r w:rsidR="00454110">
                <w:rPr>
                  <w:rFonts w:ascii="Arial" w:hAnsi="Arial" w:cs="Arial"/>
                  <w:sz w:val="22"/>
                  <w:szCs w:val="22"/>
                </w:rPr>
                <w:t xml:space="preserve">the </w:t>
              </w:r>
            </w:ins>
            <w:ins w:id="437" w:author="Chris Warburton (NESO)" w:date="2025-05-09T08:16:00Z" w16du:dateUtc="2025-05-09T07:16:00Z">
              <w:r w:rsidR="00A76005">
                <w:rPr>
                  <w:rFonts w:ascii="Arial" w:hAnsi="Arial" w:cs="Arial"/>
                  <w:sz w:val="22"/>
                  <w:szCs w:val="22"/>
                </w:rPr>
                <w:t>period from the</w:t>
              </w:r>
            </w:ins>
            <w:ins w:id="438" w:author="Chris Warburton (NESO)" w:date="2025-05-09T08:15:00Z" w16du:dateUtc="2025-05-09T07:15:00Z">
              <w:r w:rsidR="00EA5824">
                <w:rPr>
                  <w:rFonts w:ascii="Arial" w:hAnsi="Arial" w:cs="Arial"/>
                  <w:sz w:val="22"/>
                  <w:szCs w:val="22"/>
                </w:rPr>
                <w:t xml:space="preserve"> </w:t>
              </w:r>
              <w:r w:rsidR="00EA5824">
                <w:rPr>
                  <w:rFonts w:ascii="Arial" w:hAnsi="Arial" w:cs="Arial"/>
                  <w:b/>
                  <w:bCs/>
                  <w:sz w:val="22"/>
                  <w:szCs w:val="22"/>
                </w:rPr>
                <w:t xml:space="preserve">Construction Agreement </w:t>
              </w:r>
              <w:r w:rsidR="00EA5824">
                <w:rPr>
                  <w:rFonts w:ascii="Arial" w:hAnsi="Arial" w:cs="Arial"/>
                  <w:sz w:val="22"/>
                  <w:szCs w:val="22"/>
                </w:rPr>
                <w:t>being entered into</w:t>
              </w:r>
            </w:ins>
            <w:ins w:id="439" w:author="Chris Warburton (NESO)" w:date="2025-05-09T08:16:00Z" w16du:dateUtc="2025-05-09T07:16:00Z">
              <w:r w:rsidR="00A76005">
                <w:rPr>
                  <w:rFonts w:ascii="Arial" w:hAnsi="Arial" w:cs="Arial"/>
                  <w:sz w:val="22"/>
                  <w:szCs w:val="22"/>
                </w:rPr>
                <w:t xml:space="preserve"> to the end of the </w:t>
              </w:r>
              <w:r w:rsidR="00A76005">
                <w:rPr>
                  <w:rFonts w:ascii="Arial" w:hAnsi="Arial" w:cs="Arial"/>
                  <w:b/>
                  <w:bCs/>
                  <w:sz w:val="22"/>
                  <w:szCs w:val="22"/>
                </w:rPr>
                <w:t>PCF Period</w:t>
              </w:r>
              <w:r w:rsidR="00EA5824">
                <w:rPr>
                  <w:rFonts w:ascii="Arial" w:hAnsi="Arial" w:cs="Arial"/>
                  <w:sz w:val="22"/>
                  <w:szCs w:val="22"/>
                </w:rPr>
                <w:t>.</w:t>
              </w:r>
            </w:ins>
          </w:p>
          <w:p w14:paraId="3D7CFDDB" w14:textId="77777777" w:rsidR="00C027B5" w:rsidRDefault="00C027B5" w:rsidP="000D15CC">
            <w:pPr>
              <w:tabs>
                <w:tab w:val="left" w:pos="720"/>
              </w:tabs>
              <w:spacing w:line="360" w:lineRule="auto"/>
              <w:jc w:val="both"/>
              <w:rPr>
                <w:ins w:id="440" w:author="Chris Warburton (NESO)" w:date="2025-05-12T12:26:00Z" w16du:dateUtc="2025-05-12T11:26:00Z"/>
                <w:rFonts w:ascii="Arial" w:hAnsi="Arial" w:cs="Arial"/>
                <w:b/>
                <w:bCs/>
                <w:sz w:val="22"/>
                <w:szCs w:val="22"/>
              </w:rPr>
            </w:pPr>
          </w:p>
          <w:p w14:paraId="5A1FAF99" w14:textId="2D92FCC3" w:rsidR="00D668FA" w:rsidRPr="00C027B5" w:rsidRDefault="00C027B5" w:rsidP="000D15CC">
            <w:pPr>
              <w:tabs>
                <w:tab w:val="left" w:pos="720"/>
              </w:tabs>
              <w:spacing w:line="360" w:lineRule="auto"/>
              <w:jc w:val="both"/>
              <w:rPr>
                <w:ins w:id="441" w:author="Chris Warburton (NESO)" w:date="2025-05-08T14:51:00Z" w16du:dateUtc="2025-05-08T13:51:00Z"/>
                <w:rFonts w:ascii="Arial" w:hAnsi="Arial" w:cs="Arial"/>
                <w:sz w:val="22"/>
                <w:szCs w:val="22"/>
              </w:rPr>
            </w:pPr>
            <w:ins w:id="442" w:author="Chris Warburton (NESO)" w:date="2025-05-12T12:26:00Z" w16du:dateUtc="2025-05-12T11:26:00Z">
              <w:r>
                <w:rPr>
                  <w:rFonts w:ascii="Arial" w:hAnsi="Arial" w:cs="Arial"/>
                  <w:sz w:val="22"/>
                  <w:szCs w:val="22"/>
                </w:rPr>
                <w:t xml:space="preserve">(in either case being the first </w:t>
              </w:r>
              <w:r>
                <w:rPr>
                  <w:rFonts w:ascii="Arial" w:hAnsi="Arial" w:cs="Arial"/>
                  <w:b/>
                  <w:bCs/>
                  <w:sz w:val="22"/>
                  <w:szCs w:val="22"/>
                </w:rPr>
                <w:t>PCF Period</w:t>
              </w:r>
              <w:r>
                <w:rPr>
                  <w:rFonts w:ascii="Arial" w:hAnsi="Arial" w:cs="Arial"/>
                  <w:sz w:val="22"/>
                  <w:szCs w:val="22"/>
                </w:rPr>
                <w:t>)</w:t>
              </w:r>
            </w:ins>
          </w:p>
        </w:tc>
        <w:tc>
          <w:tcPr>
            <w:tcW w:w="3894" w:type="dxa"/>
            <w:tcPrChange w:id="443" w:author="Chris Warburton (NESO)" w:date="2025-05-08T14:53:00Z" w16du:dateUtc="2025-05-08T13:53:00Z">
              <w:tcPr>
                <w:tcW w:w="4227" w:type="dxa"/>
              </w:tcPr>
            </w:tcPrChange>
          </w:tcPr>
          <w:p w14:paraId="0CA0698F" w14:textId="15623ECF" w:rsidR="00D668FA" w:rsidRDefault="000B0363" w:rsidP="000D15CC">
            <w:pPr>
              <w:tabs>
                <w:tab w:val="left" w:pos="720"/>
              </w:tabs>
              <w:spacing w:line="360" w:lineRule="auto"/>
              <w:jc w:val="both"/>
              <w:rPr>
                <w:ins w:id="444" w:author="Chris Warburton (NESO)" w:date="2025-05-08T14:51:00Z" w16du:dateUtc="2025-05-08T13:51:00Z"/>
                <w:rFonts w:ascii="Arial" w:hAnsi="Arial" w:cs="Arial"/>
                <w:sz w:val="22"/>
                <w:szCs w:val="22"/>
              </w:rPr>
            </w:pPr>
            <w:ins w:id="445" w:author="Chris Warburton (NESO)" w:date="2025-05-08T14:52:00Z" w16du:dateUtc="2025-05-08T13:52:00Z">
              <w:r>
                <w:rPr>
                  <w:rFonts w:ascii="Arial" w:hAnsi="Arial" w:cs="Arial"/>
                  <w:sz w:val="22"/>
                  <w:szCs w:val="22"/>
                </w:rPr>
                <w:t xml:space="preserve">£2,500 × </w:t>
              </w:r>
              <w:r w:rsidRPr="00CD1356">
                <w:rPr>
                  <w:rFonts w:ascii="Arial" w:hAnsi="Arial" w:cs="Arial"/>
                  <w:b/>
                  <w:bCs/>
                  <w:sz w:val="22"/>
                  <w:szCs w:val="22"/>
                </w:rPr>
                <w:t>Transmission Entry Capacity</w:t>
              </w:r>
              <w:r w:rsidRPr="002E40C5">
                <w:rPr>
                  <w:rFonts w:ascii="Arial" w:hAnsi="Arial" w:cs="Arial"/>
                  <w:sz w:val="22"/>
                  <w:szCs w:val="22"/>
                </w:rPr>
                <w:t xml:space="preserve"> or </w:t>
              </w:r>
              <w:r w:rsidRPr="00CD1356">
                <w:rPr>
                  <w:rFonts w:ascii="Arial" w:hAnsi="Arial" w:cs="Arial"/>
                  <w:b/>
                  <w:bCs/>
                  <w:sz w:val="22"/>
                  <w:szCs w:val="22"/>
                </w:rPr>
                <w:t>Developer Capacity</w:t>
              </w:r>
              <w:r w:rsidRPr="002E40C5">
                <w:rPr>
                  <w:rFonts w:ascii="Arial" w:hAnsi="Arial" w:cs="Arial"/>
                  <w:sz w:val="22"/>
                  <w:szCs w:val="22"/>
                </w:rPr>
                <w:t xml:space="preserve"> or </w:t>
              </w:r>
              <w:r w:rsidRPr="00CD1356">
                <w:rPr>
                  <w:rFonts w:ascii="Arial" w:hAnsi="Arial" w:cs="Arial"/>
                  <w:b/>
                  <w:bCs/>
                  <w:sz w:val="22"/>
                  <w:szCs w:val="22"/>
                </w:rPr>
                <w:t>Interconnector User Commitment Capacity</w:t>
              </w:r>
            </w:ins>
          </w:p>
        </w:tc>
      </w:tr>
      <w:tr w:rsidR="00D668FA" w14:paraId="520990DF" w14:textId="77777777" w:rsidTr="00721456">
        <w:trPr>
          <w:ins w:id="446" w:author="Chris Warburton (NESO)" w:date="2025-05-08T14:51:00Z"/>
        </w:trPr>
        <w:tc>
          <w:tcPr>
            <w:tcW w:w="3840" w:type="dxa"/>
            <w:tcPrChange w:id="447" w:author="Chris Warburton (NESO)" w:date="2025-05-08T14:53:00Z" w16du:dateUtc="2025-05-08T13:53:00Z">
              <w:tcPr>
                <w:tcW w:w="4227" w:type="dxa"/>
              </w:tcPr>
            </w:tcPrChange>
          </w:tcPr>
          <w:p w14:paraId="38A0D596" w14:textId="09182B49" w:rsidR="00D668FA" w:rsidRDefault="000B0363" w:rsidP="000D15CC">
            <w:pPr>
              <w:tabs>
                <w:tab w:val="left" w:pos="720"/>
              </w:tabs>
              <w:spacing w:line="360" w:lineRule="auto"/>
              <w:jc w:val="both"/>
              <w:rPr>
                <w:ins w:id="448" w:author="Chris Warburton (NESO)" w:date="2025-05-08T14:51:00Z" w16du:dateUtc="2025-05-08T13:51:00Z"/>
                <w:rFonts w:ascii="Arial" w:hAnsi="Arial" w:cs="Arial"/>
                <w:sz w:val="22"/>
                <w:szCs w:val="22"/>
              </w:rPr>
            </w:pPr>
            <w:ins w:id="449" w:author="Chris Warburton (NESO)" w:date="2025-05-08T14:52:00Z" w16du:dateUtc="2025-05-08T13:52:00Z">
              <w:r>
                <w:rPr>
                  <w:rFonts w:ascii="Arial" w:hAnsi="Arial" w:cs="Arial"/>
                  <w:sz w:val="22"/>
                  <w:szCs w:val="22"/>
                </w:rPr>
                <w:t xml:space="preserve">Second </w:t>
              </w:r>
              <w:r>
                <w:rPr>
                  <w:rFonts w:ascii="Arial" w:hAnsi="Arial" w:cs="Arial"/>
                  <w:b/>
                  <w:bCs/>
                  <w:sz w:val="22"/>
                  <w:szCs w:val="22"/>
                </w:rPr>
                <w:t>PCF Period</w:t>
              </w:r>
            </w:ins>
          </w:p>
        </w:tc>
        <w:tc>
          <w:tcPr>
            <w:tcW w:w="3894" w:type="dxa"/>
            <w:tcPrChange w:id="450" w:author="Chris Warburton (NESO)" w:date="2025-05-08T14:53:00Z" w16du:dateUtc="2025-05-08T13:53:00Z">
              <w:tcPr>
                <w:tcW w:w="4227" w:type="dxa"/>
              </w:tcPr>
            </w:tcPrChange>
          </w:tcPr>
          <w:p w14:paraId="0D2EA8AC" w14:textId="04FE8B67" w:rsidR="00D668FA" w:rsidRDefault="00E26EE9" w:rsidP="000D15CC">
            <w:pPr>
              <w:tabs>
                <w:tab w:val="left" w:pos="720"/>
              </w:tabs>
              <w:spacing w:line="360" w:lineRule="auto"/>
              <w:jc w:val="both"/>
              <w:rPr>
                <w:ins w:id="451" w:author="Chris Warburton (NESO)" w:date="2025-05-08T14:51:00Z" w16du:dateUtc="2025-05-08T13:51:00Z"/>
                <w:rFonts w:ascii="Arial" w:hAnsi="Arial" w:cs="Arial"/>
                <w:sz w:val="22"/>
                <w:szCs w:val="22"/>
              </w:rPr>
            </w:pPr>
            <w:ins w:id="452" w:author="Chris Warburton (NESO)" w:date="2025-05-08T14:53:00Z" w16du:dateUtc="2025-05-08T13:53:00Z">
              <w:r>
                <w:rPr>
                  <w:rFonts w:ascii="Arial" w:hAnsi="Arial" w:cs="Arial"/>
                  <w:sz w:val="22"/>
                  <w:szCs w:val="22"/>
                </w:rPr>
                <w:t xml:space="preserve">£5,000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14:paraId="13F94DC2" w14:textId="77777777" w:rsidTr="00721456">
        <w:trPr>
          <w:ins w:id="453" w:author="Chris Warburton (NESO)" w:date="2025-05-08T14:51:00Z"/>
        </w:trPr>
        <w:tc>
          <w:tcPr>
            <w:tcW w:w="3840" w:type="dxa"/>
            <w:tcPrChange w:id="454" w:author="Chris Warburton (NESO)" w:date="2025-05-08T14:53:00Z" w16du:dateUtc="2025-05-08T13:53:00Z">
              <w:tcPr>
                <w:tcW w:w="4227" w:type="dxa"/>
              </w:tcPr>
            </w:tcPrChange>
          </w:tcPr>
          <w:p w14:paraId="5407924D" w14:textId="222BC592" w:rsidR="00D668FA" w:rsidRDefault="00E26EE9" w:rsidP="000D15CC">
            <w:pPr>
              <w:tabs>
                <w:tab w:val="left" w:pos="720"/>
              </w:tabs>
              <w:spacing w:line="360" w:lineRule="auto"/>
              <w:jc w:val="both"/>
              <w:rPr>
                <w:ins w:id="455" w:author="Chris Warburton (NESO)" w:date="2025-05-08T14:51:00Z" w16du:dateUtc="2025-05-08T13:51:00Z"/>
                <w:rFonts w:ascii="Arial" w:hAnsi="Arial" w:cs="Arial"/>
                <w:sz w:val="22"/>
                <w:szCs w:val="22"/>
              </w:rPr>
            </w:pPr>
            <w:ins w:id="456" w:author="Chris Warburton (NESO)" w:date="2025-05-08T14:53:00Z" w16du:dateUtc="2025-05-08T13:53:00Z">
              <w:r>
                <w:rPr>
                  <w:rFonts w:ascii="Arial" w:hAnsi="Arial" w:cs="Arial"/>
                  <w:sz w:val="22"/>
                  <w:szCs w:val="22"/>
                </w:rPr>
                <w:t xml:space="preserve">Third </w:t>
              </w:r>
              <w:r>
                <w:rPr>
                  <w:rFonts w:ascii="Arial" w:hAnsi="Arial" w:cs="Arial"/>
                  <w:b/>
                  <w:bCs/>
                  <w:sz w:val="22"/>
                  <w:szCs w:val="22"/>
                </w:rPr>
                <w:t>PCF Period</w:t>
              </w:r>
            </w:ins>
          </w:p>
        </w:tc>
        <w:tc>
          <w:tcPr>
            <w:tcW w:w="3894" w:type="dxa"/>
            <w:tcPrChange w:id="457" w:author="Chris Warburton (NESO)" w:date="2025-05-08T14:53:00Z" w16du:dateUtc="2025-05-08T13:53:00Z">
              <w:tcPr>
                <w:tcW w:w="4227" w:type="dxa"/>
              </w:tcPr>
            </w:tcPrChange>
          </w:tcPr>
          <w:p w14:paraId="41848544" w14:textId="6D13C9E7" w:rsidR="00D668FA" w:rsidRDefault="00721456" w:rsidP="000D15CC">
            <w:pPr>
              <w:tabs>
                <w:tab w:val="left" w:pos="720"/>
              </w:tabs>
              <w:spacing w:line="360" w:lineRule="auto"/>
              <w:jc w:val="both"/>
              <w:rPr>
                <w:ins w:id="458" w:author="Chris Warburton (NESO)" w:date="2025-05-08T14:51:00Z" w16du:dateUtc="2025-05-08T13:51:00Z"/>
                <w:rFonts w:ascii="Arial" w:hAnsi="Arial" w:cs="Arial"/>
                <w:sz w:val="22"/>
                <w:szCs w:val="22"/>
              </w:rPr>
            </w:pPr>
            <w:ins w:id="459" w:author="Chris Warburton (NESO)" w:date="2025-05-08T14:53:00Z" w16du:dateUtc="2025-05-08T13:53:00Z">
              <w:r>
                <w:rPr>
                  <w:rFonts w:ascii="Arial" w:hAnsi="Arial" w:cs="Arial"/>
                  <w:sz w:val="22"/>
                  <w:szCs w:val="22"/>
                </w:rPr>
                <w:t xml:space="preserve">£7,500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r w:rsidR="00D668FA" w14:paraId="2247F802" w14:textId="77777777" w:rsidTr="00721456">
        <w:trPr>
          <w:ins w:id="460" w:author="Chris Warburton (NESO)" w:date="2025-05-08T14:51:00Z"/>
        </w:trPr>
        <w:tc>
          <w:tcPr>
            <w:tcW w:w="3840" w:type="dxa"/>
            <w:tcPrChange w:id="461" w:author="Chris Warburton (NESO)" w:date="2025-05-08T14:53:00Z" w16du:dateUtc="2025-05-08T13:53:00Z">
              <w:tcPr>
                <w:tcW w:w="4227" w:type="dxa"/>
              </w:tcPr>
            </w:tcPrChange>
          </w:tcPr>
          <w:p w14:paraId="5E28CCF6" w14:textId="15F87F22" w:rsidR="00D668FA" w:rsidRDefault="00721456" w:rsidP="000D15CC">
            <w:pPr>
              <w:tabs>
                <w:tab w:val="left" w:pos="720"/>
              </w:tabs>
              <w:spacing w:line="360" w:lineRule="auto"/>
              <w:jc w:val="both"/>
              <w:rPr>
                <w:ins w:id="462" w:author="Chris Warburton (NESO)" w:date="2025-05-08T14:51:00Z" w16du:dateUtc="2025-05-08T13:51:00Z"/>
                <w:rFonts w:ascii="Arial" w:hAnsi="Arial" w:cs="Arial"/>
                <w:sz w:val="22"/>
                <w:szCs w:val="22"/>
              </w:rPr>
            </w:pPr>
            <w:ins w:id="463" w:author="Chris Warburton (NESO)" w:date="2025-05-08T14:53:00Z" w16du:dateUtc="2025-05-08T13:53:00Z">
              <w:r>
                <w:rPr>
                  <w:rFonts w:ascii="Arial" w:hAnsi="Arial" w:cs="Arial"/>
                  <w:sz w:val="22"/>
                  <w:szCs w:val="22"/>
                </w:rPr>
                <w:t xml:space="preserve">Fourth </w:t>
              </w:r>
              <w:r>
                <w:rPr>
                  <w:rFonts w:ascii="Arial" w:hAnsi="Arial" w:cs="Arial"/>
                  <w:b/>
                  <w:bCs/>
                  <w:sz w:val="22"/>
                  <w:szCs w:val="22"/>
                </w:rPr>
                <w:t xml:space="preserve">PCF Period </w:t>
              </w:r>
              <w:r>
                <w:rPr>
                  <w:rFonts w:ascii="Arial" w:hAnsi="Arial" w:cs="Arial"/>
                  <w:sz w:val="22"/>
                  <w:szCs w:val="22"/>
                </w:rPr>
                <w:t xml:space="preserve">and any subsequent </w:t>
              </w:r>
              <w:r>
                <w:rPr>
                  <w:rFonts w:ascii="Arial" w:hAnsi="Arial" w:cs="Arial"/>
                  <w:b/>
                  <w:bCs/>
                  <w:sz w:val="22"/>
                  <w:szCs w:val="22"/>
                </w:rPr>
                <w:t>PCF Periods</w:t>
              </w:r>
            </w:ins>
          </w:p>
        </w:tc>
        <w:tc>
          <w:tcPr>
            <w:tcW w:w="3894" w:type="dxa"/>
            <w:tcPrChange w:id="464" w:author="Chris Warburton (NESO)" w:date="2025-05-08T14:53:00Z" w16du:dateUtc="2025-05-08T13:53:00Z">
              <w:tcPr>
                <w:tcW w:w="4227" w:type="dxa"/>
              </w:tcPr>
            </w:tcPrChange>
          </w:tcPr>
          <w:p w14:paraId="5E4BF021" w14:textId="01446962" w:rsidR="00D668FA" w:rsidRDefault="00721456" w:rsidP="000D15CC">
            <w:pPr>
              <w:tabs>
                <w:tab w:val="left" w:pos="720"/>
              </w:tabs>
              <w:spacing w:line="360" w:lineRule="auto"/>
              <w:jc w:val="both"/>
              <w:rPr>
                <w:ins w:id="465" w:author="Chris Warburton (NESO)" w:date="2025-05-08T14:51:00Z" w16du:dateUtc="2025-05-08T13:51:00Z"/>
                <w:rFonts w:ascii="Arial" w:hAnsi="Arial" w:cs="Arial"/>
                <w:sz w:val="22"/>
                <w:szCs w:val="22"/>
              </w:rPr>
            </w:pPr>
            <w:ins w:id="466" w:author="Chris Warburton (NESO)" w:date="2025-05-08T14:53:00Z" w16du:dateUtc="2025-05-08T13:53:00Z">
              <w:r>
                <w:rPr>
                  <w:rFonts w:ascii="Arial" w:hAnsi="Arial" w:cs="Arial"/>
                  <w:sz w:val="22"/>
                  <w:szCs w:val="22"/>
                </w:rPr>
                <w:t xml:space="preserve">£10,000 × </w:t>
              </w:r>
              <w:r w:rsidRPr="009A3A94">
                <w:rPr>
                  <w:rFonts w:ascii="Arial" w:hAnsi="Arial" w:cs="Arial"/>
                  <w:b/>
                  <w:bCs/>
                  <w:sz w:val="22"/>
                  <w:szCs w:val="22"/>
                </w:rPr>
                <w:t>Transmission Entry Capacity</w:t>
              </w:r>
              <w:r w:rsidRPr="002E40C5">
                <w:rPr>
                  <w:rFonts w:ascii="Arial" w:hAnsi="Arial" w:cs="Arial"/>
                  <w:sz w:val="22"/>
                  <w:szCs w:val="22"/>
                </w:rPr>
                <w:t xml:space="preserve"> or </w:t>
              </w:r>
              <w:r w:rsidRPr="009A3A94">
                <w:rPr>
                  <w:rFonts w:ascii="Arial" w:hAnsi="Arial" w:cs="Arial"/>
                  <w:b/>
                  <w:bCs/>
                  <w:sz w:val="22"/>
                  <w:szCs w:val="22"/>
                </w:rPr>
                <w:t>Developer Capacity</w:t>
              </w:r>
              <w:r w:rsidRPr="002E40C5">
                <w:rPr>
                  <w:rFonts w:ascii="Arial" w:hAnsi="Arial" w:cs="Arial"/>
                  <w:sz w:val="22"/>
                  <w:szCs w:val="22"/>
                </w:rPr>
                <w:t xml:space="preserve"> or </w:t>
              </w:r>
              <w:r w:rsidRPr="009A3A94">
                <w:rPr>
                  <w:rFonts w:ascii="Arial" w:hAnsi="Arial" w:cs="Arial"/>
                  <w:b/>
                  <w:bCs/>
                  <w:sz w:val="22"/>
                  <w:szCs w:val="22"/>
                </w:rPr>
                <w:t>Interconnector User Commitment Capacity</w:t>
              </w:r>
            </w:ins>
          </w:p>
        </w:tc>
      </w:tr>
    </w:tbl>
    <w:p w14:paraId="643E3AE8" w14:textId="09BE3F54" w:rsidR="00D668FA" w:rsidRDefault="00D668FA" w:rsidP="000D15CC">
      <w:pPr>
        <w:tabs>
          <w:tab w:val="left" w:pos="720"/>
        </w:tabs>
        <w:spacing w:line="360" w:lineRule="auto"/>
        <w:ind w:left="720" w:hanging="720"/>
        <w:jc w:val="both"/>
        <w:rPr>
          <w:ins w:id="467" w:author="Chris Warburton (NESO)" w:date="2025-05-08T08:43:00Z" w16du:dateUtc="2025-05-08T07:43:00Z"/>
          <w:rFonts w:ascii="Arial" w:hAnsi="Arial" w:cs="Arial"/>
          <w:sz w:val="22"/>
          <w:szCs w:val="22"/>
        </w:rPr>
      </w:pPr>
    </w:p>
    <w:p w14:paraId="4042D7C3" w14:textId="66DC514B" w:rsidR="000D15CC" w:rsidRDefault="000D15CC">
      <w:pPr>
        <w:tabs>
          <w:tab w:val="left" w:pos="720"/>
        </w:tabs>
        <w:spacing w:line="360" w:lineRule="auto"/>
        <w:ind w:left="720" w:hanging="720"/>
        <w:jc w:val="both"/>
        <w:rPr>
          <w:ins w:id="468" w:author="Chris Warburton (NESO)" w:date="2025-05-08T14:57:00Z" w16du:dateUtc="2025-05-08T13:57:00Z"/>
          <w:rFonts w:ascii="Arial" w:hAnsi="Arial" w:cs="Arial"/>
          <w:sz w:val="22"/>
          <w:szCs w:val="22"/>
        </w:rPr>
        <w:pPrChange w:id="469" w:author="Chris Warburton (NESO)" w:date="2025-05-09T08:01:00Z" w16du:dateUtc="2025-05-09T07:01:00Z">
          <w:pPr>
            <w:tabs>
              <w:tab w:val="left" w:pos="720"/>
            </w:tabs>
            <w:spacing w:line="360" w:lineRule="auto"/>
            <w:ind w:left="698" w:hanging="698"/>
            <w:jc w:val="both"/>
          </w:pPr>
        </w:pPrChange>
      </w:pPr>
      <w:ins w:id="470" w:author="Chris Warburton (NESO)" w:date="2025-05-08T08:43:00Z" w16du:dateUtc="2025-05-08T07:43:00Z">
        <w:r>
          <w:rPr>
            <w:rFonts w:ascii="Arial" w:hAnsi="Arial" w:cs="Arial"/>
            <w:sz w:val="22"/>
            <w:szCs w:val="22"/>
          </w:rPr>
          <w:t>4.4</w:t>
        </w:r>
        <w:r>
          <w:rPr>
            <w:rFonts w:ascii="Arial" w:hAnsi="Arial" w:cs="Arial"/>
            <w:sz w:val="22"/>
            <w:szCs w:val="22"/>
          </w:rPr>
          <w:tab/>
        </w:r>
      </w:ins>
      <w:ins w:id="471" w:author="Chris Warburton (NESO)" w:date="2025-05-08T14:56:00Z" w16du:dateUtc="2025-05-08T13:56:00Z">
        <w:r w:rsidR="001F4486">
          <w:rPr>
            <w:rFonts w:ascii="Arial" w:hAnsi="Arial" w:cs="Arial"/>
            <w:sz w:val="22"/>
            <w:szCs w:val="22"/>
          </w:rPr>
          <w:t xml:space="preserve">Notwithstanding Paragraph 4.3 </w:t>
        </w:r>
      </w:ins>
      <w:ins w:id="472" w:author="Chris Warburton (NESO)" w:date="2025-05-08T14:57:00Z" w16du:dateUtc="2025-05-08T13:57:00Z">
        <w:r w:rsidR="001F4486">
          <w:rPr>
            <w:rFonts w:ascii="Arial" w:hAnsi="Arial" w:cs="Arial"/>
            <w:sz w:val="22"/>
            <w:szCs w:val="22"/>
          </w:rPr>
          <w:t xml:space="preserve">above, the </w:t>
        </w:r>
        <w:r w:rsidR="001F4486">
          <w:rPr>
            <w:rFonts w:ascii="Arial" w:hAnsi="Arial" w:cs="Arial"/>
            <w:b/>
            <w:bCs/>
            <w:sz w:val="22"/>
            <w:szCs w:val="22"/>
          </w:rPr>
          <w:t xml:space="preserve">Progression Commitment fee </w:t>
        </w:r>
        <w:r w:rsidR="001F4486">
          <w:rPr>
            <w:rFonts w:ascii="Arial" w:hAnsi="Arial" w:cs="Arial"/>
            <w:sz w:val="22"/>
            <w:szCs w:val="22"/>
          </w:rPr>
          <w:t xml:space="preserve">shall be £0 in relation to a </w:t>
        </w:r>
        <w:r w:rsidR="001F4486">
          <w:rPr>
            <w:rFonts w:ascii="Arial" w:hAnsi="Arial" w:cs="Arial"/>
            <w:b/>
            <w:bCs/>
            <w:sz w:val="22"/>
            <w:szCs w:val="22"/>
          </w:rPr>
          <w:t>Construction Agreement</w:t>
        </w:r>
        <w:r w:rsidR="001F4486">
          <w:rPr>
            <w:rFonts w:ascii="Arial" w:hAnsi="Arial" w:cs="Arial"/>
            <w:sz w:val="22"/>
            <w:szCs w:val="22"/>
          </w:rPr>
          <w:t>:</w:t>
        </w:r>
      </w:ins>
    </w:p>
    <w:p w14:paraId="3E345442" w14:textId="77777777" w:rsidR="001F4486" w:rsidRDefault="001F4486">
      <w:pPr>
        <w:tabs>
          <w:tab w:val="left" w:pos="720"/>
        </w:tabs>
        <w:spacing w:line="360" w:lineRule="auto"/>
        <w:ind w:left="698" w:hanging="698"/>
        <w:jc w:val="both"/>
        <w:rPr>
          <w:ins w:id="473" w:author="Chris Warburton (NESO)" w:date="2025-05-08T14:57:00Z" w16du:dateUtc="2025-05-08T13:57:00Z"/>
          <w:rFonts w:ascii="Arial" w:hAnsi="Arial" w:cs="Arial"/>
          <w:sz w:val="22"/>
          <w:szCs w:val="22"/>
        </w:rPr>
      </w:pPr>
    </w:p>
    <w:p w14:paraId="234D66CA" w14:textId="44884217" w:rsidR="00EC4E31" w:rsidRDefault="001F4486" w:rsidP="00F209C3">
      <w:pPr>
        <w:tabs>
          <w:tab w:val="left" w:pos="1418"/>
        </w:tabs>
        <w:spacing w:line="360" w:lineRule="auto"/>
        <w:ind w:left="1418" w:hanging="720"/>
        <w:jc w:val="both"/>
        <w:rPr>
          <w:ins w:id="474" w:author="Chris Warburton (NESO)" w:date="2025-05-08T15:01:00Z" w16du:dateUtc="2025-05-08T14:01:00Z"/>
          <w:rFonts w:ascii="Arial" w:hAnsi="Arial" w:cs="Arial"/>
          <w:sz w:val="22"/>
          <w:szCs w:val="22"/>
        </w:rPr>
      </w:pPr>
      <w:ins w:id="475" w:author="Chris Warburton (NESO)" w:date="2025-05-08T14:57:00Z" w16du:dateUtc="2025-05-08T13:57:00Z">
        <w:r>
          <w:rPr>
            <w:rFonts w:ascii="Arial" w:hAnsi="Arial" w:cs="Arial"/>
            <w:sz w:val="22"/>
            <w:szCs w:val="22"/>
          </w:rPr>
          <w:t>4.</w:t>
        </w:r>
      </w:ins>
      <w:ins w:id="476" w:author="Chris Warburton (NESO)" w:date="2025-05-09T08:01:00Z" w16du:dateUtc="2025-05-09T07:01:00Z">
        <w:r w:rsidR="008F1509">
          <w:rPr>
            <w:rFonts w:ascii="Arial" w:hAnsi="Arial" w:cs="Arial"/>
            <w:sz w:val="22"/>
            <w:szCs w:val="22"/>
          </w:rPr>
          <w:t>4</w:t>
        </w:r>
      </w:ins>
      <w:ins w:id="477" w:author="Chris Warburton (NESO)" w:date="2025-05-08T14:57:00Z" w16du:dateUtc="2025-05-08T13:57:00Z">
        <w:r>
          <w:rPr>
            <w:rFonts w:ascii="Arial" w:hAnsi="Arial" w:cs="Arial"/>
            <w:sz w:val="22"/>
            <w:szCs w:val="22"/>
          </w:rPr>
          <w:t>.1</w:t>
        </w:r>
        <w:r>
          <w:rPr>
            <w:rFonts w:ascii="Arial" w:hAnsi="Arial" w:cs="Arial"/>
            <w:sz w:val="22"/>
            <w:szCs w:val="22"/>
          </w:rPr>
          <w:tab/>
        </w:r>
      </w:ins>
      <w:ins w:id="478" w:author="Chris Warburton (NESO)" w:date="2025-05-12T12:29:00Z" w16du:dateUtc="2025-05-12T11:29:00Z">
        <w:r w:rsidR="00D323DF">
          <w:rPr>
            <w:rFonts w:ascii="Arial" w:hAnsi="Arial" w:cs="Arial"/>
            <w:sz w:val="22"/>
            <w:szCs w:val="22"/>
          </w:rPr>
          <w:t xml:space="preserve">where, </w:t>
        </w:r>
      </w:ins>
      <w:ins w:id="479" w:author="Chris Warburton (NESO)" w:date="2025-05-08T14:58:00Z" w16du:dateUtc="2025-05-08T13:58:00Z">
        <w:r w:rsidR="00357151">
          <w:rPr>
            <w:rFonts w:ascii="Arial" w:hAnsi="Arial" w:cs="Arial"/>
            <w:sz w:val="22"/>
            <w:szCs w:val="22"/>
          </w:rPr>
          <w:t xml:space="preserve">on the </w:t>
        </w:r>
        <w:r w:rsidR="00357151">
          <w:rPr>
            <w:rFonts w:ascii="Arial" w:hAnsi="Arial" w:cs="Arial"/>
            <w:b/>
            <w:bCs/>
            <w:sz w:val="22"/>
            <w:szCs w:val="22"/>
          </w:rPr>
          <w:t>PCF Activation Date</w:t>
        </w:r>
        <w:r w:rsidR="00357151">
          <w:rPr>
            <w:rFonts w:ascii="Arial" w:hAnsi="Arial" w:cs="Arial"/>
            <w:sz w:val="22"/>
            <w:szCs w:val="22"/>
          </w:rPr>
          <w:t xml:space="preserve">, </w:t>
        </w:r>
        <w:r w:rsidR="00F209C3">
          <w:rPr>
            <w:rFonts w:ascii="Arial" w:hAnsi="Arial" w:cs="Arial"/>
            <w:sz w:val="22"/>
            <w:szCs w:val="22"/>
          </w:rPr>
          <w:t xml:space="preserve">under the </w:t>
        </w:r>
        <w:r w:rsidR="00F209C3">
          <w:rPr>
            <w:rFonts w:ascii="Arial" w:hAnsi="Arial" w:cs="Arial"/>
            <w:b/>
            <w:bCs/>
            <w:sz w:val="22"/>
            <w:szCs w:val="22"/>
          </w:rPr>
          <w:t>Construction Agreement</w:t>
        </w:r>
      </w:ins>
      <w:ins w:id="480" w:author="Chris Warburton (NESO)" w:date="2025-05-08T14:59:00Z" w16du:dateUtc="2025-05-08T13:59:00Z">
        <w:r w:rsidR="00F209C3">
          <w:rPr>
            <w:rFonts w:ascii="Arial" w:hAnsi="Arial" w:cs="Arial"/>
            <w:sz w:val="22"/>
            <w:szCs w:val="22"/>
          </w:rPr>
          <w:t xml:space="preserve"> there is</w:t>
        </w:r>
      </w:ins>
      <w:ins w:id="481" w:author="Chris Warburton (NESO)" w:date="2025-05-08T15:01:00Z" w16du:dateUtc="2025-05-08T14:01:00Z">
        <w:r w:rsidR="00EC4E31">
          <w:rPr>
            <w:rFonts w:ascii="Arial" w:hAnsi="Arial" w:cs="Arial"/>
            <w:sz w:val="22"/>
            <w:szCs w:val="22"/>
          </w:rPr>
          <w:t xml:space="preserve"> six months or less remaining until </w:t>
        </w:r>
        <w:r w:rsidR="00EC4E31" w:rsidRPr="00AD6903">
          <w:rPr>
            <w:rFonts w:ascii="Arial" w:hAnsi="Arial" w:cs="Arial"/>
            <w:b/>
            <w:bCs/>
            <w:sz w:val="22"/>
            <w:szCs w:val="22"/>
          </w:rPr>
          <w:t>Milestone 1</w:t>
        </w:r>
      </w:ins>
      <w:ins w:id="482" w:author="Chris Warburton (NESO)" w:date="2025-05-08T14:57:00Z" w16du:dateUtc="2025-05-08T13:57:00Z">
        <w:r w:rsidR="000B28FE">
          <w:rPr>
            <w:rFonts w:ascii="Arial" w:hAnsi="Arial" w:cs="Arial"/>
            <w:sz w:val="22"/>
            <w:szCs w:val="22"/>
          </w:rPr>
          <w:t xml:space="preserve">; </w:t>
        </w:r>
      </w:ins>
    </w:p>
    <w:p w14:paraId="1C64EF90" w14:textId="5C5BC219" w:rsidR="005E767D" w:rsidRPr="009045E5" w:rsidRDefault="002B6A07" w:rsidP="00F209C3">
      <w:pPr>
        <w:tabs>
          <w:tab w:val="left" w:pos="1418"/>
        </w:tabs>
        <w:spacing w:line="360" w:lineRule="auto"/>
        <w:ind w:left="1418" w:hanging="720"/>
        <w:jc w:val="both"/>
        <w:rPr>
          <w:ins w:id="483" w:author="Chris Warburton (NESO)" w:date="2025-05-13T13:17:00Z" w16du:dateUtc="2025-05-13T12:17:00Z"/>
          <w:rFonts w:ascii="Arial" w:hAnsi="Arial" w:cs="Arial"/>
          <w:sz w:val="22"/>
          <w:szCs w:val="22"/>
        </w:rPr>
      </w:pPr>
      <w:ins w:id="484" w:author="Chris Warburton (NESO)" w:date="2025-05-13T13:19:00Z" w16du:dateUtc="2025-05-13T12:19:00Z">
        <w:r>
          <w:rPr>
            <w:rFonts w:ascii="Arial" w:hAnsi="Arial" w:cs="Arial"/>
            <w:sz w:val="22"/>
            <w:szCs w:val="22"/>
          </w:rPr>
          <w:t>4.4.2</w:t>
        </w:r>
        <w:r>
          <w:rPr>
            <w:rFonts w:ascii="Arial" w:hAnsi="Arial" w:cs="Arial"/>
            <w:sz w:val="22"/>
            <w:szCs w:val="22"/>
          </w:rPr>
          <w:tab/>
        </w:r>
      </w:ins>
      <w:ins w:id="485" w:author="Chris Warburton (NESO)" w:date="2025-05-13T13:31:00Z" w16du:dateUtc="2025-05-13T12:31:00Z">
        <w:r w:rsidR="002B73FB">
          <w:rPr>
            <w:rFonts w:ascii="Arial" w:hAnsi="Arial" w:cs="Arial"/>
            <w:sz w:val="22"/>
            <w:szCs w:val="22"/>
          </w:rPr>
          <w:t xml:space="preserve">where the </w:t>
        </w:r>
        <w:r w:rsidR="002B73FB">
          <w:rPr>
            <w:rFonts w:ascii="Arial" w:hAnsi="Arial" w:cs="Arial"/>
            <w:b/>
            <w:bCs/>
            <w:sz w:val="22"/>
            <w:szCs w:val="22"/>
          </w:rPr>
          <w:t xml:space="preserve">Construction Agreement </w:t>
        </w:r>
        <w:r w:rsidR="002B73FB">
          <w:rPr>
            <w:rFonts w:ascii="Arial" w:hAnsi="Arial" w:cs="Arial"/>
            <w:sz w:val="22"/>
            <w:szCs w:val="22"/>
          </w:rPr>
          <w:t xml:space="preserve">is entered into after the </w:t>
        </w:r>
        <w:r w:rsidR="002B73FB">
          <w:rPr>
            <w:rFonts w:ascii="Arial" w:hAnsi="Arial" w:cs="Arial"/>
            <w:b/>
            <w:bCs/>
            <w:sz w:val="22"/>
            <w:szCs w:val="22"/>
          </w:rPr>
          <w:t xml:space="preserve">PCF Activation </w:t>
        </w:r>
        <w:r w:rsidR="002B73FB" w:rsidRPr="0006152F">
          <w:rPr>
            <w:rFonts w:ascii="Arial" w:hAnsi="Arial" w:cs="Arial"/>
            <w:b/>
            <w:bCs/>
            <w:sz w:val="22"/>
            <w:szCs w:val="22"/>
          </w:rPr>
          <w:t>Date</w:t>
        </w:r>
        <w:r w:rsidR="00132B35">
          <w:rPr>
            <w:rFonts w:ascii="Arial" w:hAnsi="Arial" w:cs="Arial"/>
            <w:b/>
            <w:bCs/>
            <w:sz w:val="22"/>
            <w:szCs w:val="22"/>
          </w:rPr>
          <w:t xml:space="preserve"> </w:t>
        </w:r>
        <w:r w:rsidR="009045E5">
          <w:rPr>
            <w:rFonts w:ascii="Arial" w:hAnsi="Arial" w:cs="Arial"/>
            <w:b/>
            <w:bCs/>
            <w:sz w:val="22"/>
            <w:szCs w:val="22"/>
          </w:rPr>
          <w:t xml:space="preserve">and </w:t>
        </w:r>
        <w:r w:rsidR="00132B35">
          <w:rPr>
            <w:rFonts w:ascii="Arial" w:hAnsi="Arial" w:cs="Arial"/>
            <w:sz w:val="22"/>
            <w:szCs w:val="22"/>
          </w:rPr>
          <w:t xml:space="preserve">there is six months or less remaining until </w:t>
        </w:r>
        <w:r w:rsidR="00132B35" w:rsidRPr="00AD6903">
          <w:rPr>
            <w:rFonts w:ascii="Arial" w:hAnsi="Arial" w:cs="Arial"/>
            <w:b/>
            <w:bCs/>
            <w:sz w:val="22"/>
            <w:szCs w:val="22"/>
          </w:rPr>
          <w:t>Milestone 1</w:t>
        </w:r>
        <w:r w:rsidR="009045E5">
          <w:rPr>
            <w:rFonts w:ascii="Arial" w:hAnsi="Arial" w:cs="Arial"/>
            <w:sz w:val="22"/>
            <w:szCs w:val="22"/>
          </w:rPr>
          <w:t>;</w:t>
        </w:r>
      </w:ins>
    </w:p>
    <w:p w14:paraId="0C192F59" w14:textId="6973D951" w:rsidR="008C133B" w:rsidRDefault="00EC4E31" w:rsidP="00F209C3">
      <w:pPr>
        <w:tabs>
          <w:tab w:val="left" w:pos="1418"/>
        </w:tabs>
        <w:spacing w:line="360" w:lineRule="auto"/>
        <w:ind w:left="1418" w:hanging="720"/>
        <w:jc w:val="both"/>
        <w:rPr>
          <w:ins w:id="486" w:author="Chris Warburton (NESO)" w:date="2025-05-08T15:24:00Z" w16du:dateUtc="2025-05-08T14:24:00Z"/>
          <w:rFonts w:ascii="Arial" w:hAnsi="Arial" w:cs="Arial"/>
          <w:sz w:val="22"/>
          <w:szCs w:val="22"/>
        </w:rPr>
      </w:pPr>
      <w:ins w:id="487" w:author="Chris Warburton (NESO)" w:date="2025-05-08T15:01:00Z" w16du:dateUtc="2025-05-08T14:01:00Z">
        <w:r>
          <w:rPr>
            <w:rFonts w:ascii="Arial" w:hAnsi="Arial" w:cs="Arial"/>
            <w:sz w:val="22"/>
            <w:szCs w:val="22"/>
          </w:rPr>
          <w:t>4.</w:t>
        </w:r>
      </w:ins>
      <w:ins w:id="488" w:author="Chris Warburton (NESO)" w:date="2025-05-09T08:01:00Z" w16du:dateUtc="2025-05-09T07:01:00Z">
        <w:r w:rsidR="008F1509">
          <w:rPr>
            <w:rFonts w:ascii="Arial" w:hAnsi="Arial" w:cs="Arial"/>
            <w:sz w:val="22"/>
            <w:szCs w:val="22"/>
          </w:rPr>
          <w:t>4</w:t>
        </w:r>
      </w:ins>
      <w:ins w:id="489" w:author="Chris Warburton (NESO)" w:date="2025-05-08T15:01:00Z" w16du:dateUtc="2025-05-08T14:01:00Z">
        <w:r>
          <w:rPr>
            <w:rFonts w:ascii="Arial" w:hAnsi="Arial" w:cs="Arial"/>
            <w:sz w:val="22"/>
            <w:szCs w:val="22"/>
          </w:rPr>
          <w:t>.2</w:t>
        </w:r>
        <w:r>
          <w:rPr>
            <w:rFonts w:ascii="Arial" w:hAnsi="Arial" w:cs="Arial"/>
            <w:sz w:val="22"/>
            <w:szCs w:val="22"/>
          </w:rPr>
          <w:tab/>
        </w:r>
      </w:ins>
      <w:ins w:id="490" w:author="Chris Warburton (NESO)" w:date="2025-05-12T12:29:00Z" w16du:dateUtc="2025-05-12T11:29:00Z">
        <w:r w:rsidR="00125DA6">
          <w:rPr>
            <w:rFonts w:ascii="Arial" w:hAnsi="Arial" w:cs="Arial"/>
            <w:sz w:val="22"/>
            <w:szCs w:val="22"/>
          </w:rPr>
          <w:t xml:space="preserve">where </w:t>
        </w:r>
      </w:ins>
      <w:ins w:id="491" w:author="Chris Warburton (NESO)" w:date="2025-05-08T15:21:00Z" w16du:dateUtc="2025-05-08T14:21:00Z">
        <w:r w:rsidR="00CB2FA3">
          <w:rPr>
            <w:rFonts w:ascii="Arial" w:hAnsi="Arial" w:cs="Arial"/>
            <w:sz w:val="22"/>
            <w:szCs w:val="22"/>
          </w:rPr>
          <w:t xml:space="preserve">the </w:t>
        </w:r>
        <w:r w:rsidR="00CB2FA3">
          <w:rPr>
            <w:rFonts w:ascii="Arial" w:hAnsi="Arial" w:cs="Arial"/>
            <w:b/>
            <w:bCs/>
            <w:sz w:val="22"/>
            <w:szCs w:val="22"/>
          </w:rPr>
          <w:t xml:space="preserve">Construction </w:t>
        </w:r>
        <w:r w:rsidR="00CB2FA3" w:rsidRPr="00CB2FA3">
          <w:rPr>
            <w:rFonts w:ascii="Arial" w:hAnsi="Arial" w:cs="Arial"/>
            <w:b/>
            <w:bCs/>
            <w:sz w:val="22"/>
            <w:szCs w:val="22"/>
          </w:rPr>
          <w:t>Agreement</w:t>
        </w:r>
        <w:r w:rsidR="00CB2FA3">
          <w:rPr>
            <w:rFonts w:ascii="Arial" w:hAnsi="Arial" w:cs="Arial"/>
            <w:sz w:val="22"/>
            <w:szCs w:val="22"/>
          </w:rPr>
          <w:t xml:space="preserve"> is entered into without </w:t>
        </w:r>
      </w:ins>
      <w:ins w:id="492" w:author="Chris Warburton (NESO)" w:date="2025-05-08T15:23:00Z" w16du:dateUtc="2025-05-08T14:23:00Z">
        <w:r w:rsidR="00613D75">
          <w:rPr>
            <w:rFonts w:ascii="Arial" w:hAnsi="Arial" w:cs="Arial"/>
            <w:b/>
            <w:bCs/>
            <w:sz w:val="22"/>
            <w:szCs w:val="22"/>
          </w:rPr>
          <w:t>Milestone 1</w:t>
        </w:r>
        <w:r w:rsidR="00613D75">
          <w:rPr>
            <w:rFonts w:ascii="Arial" w:hAnsi="Arial" w:cs="Arial"/>
            <w:sz w:val="22"/>
            <w:szCs w:val="22"/>
          </w:rPr>
          <w:t xml:space="preserve"> being determined and</w:t>
        </w:r>
      </w:ins>
      <w:ins w:id="493" w:author="Chris Warburton (NESO)" w:date="2025-05-08T15:24:00Z" w16du:dateUtc="2025-05-08T14:24:00Z">
        <w:r w:rsidR="00613D75">
          <w:rPr>
            <w:rFonts w:ascii="Arial" w:hAnsi="Arial" w:cs="Arial"/>
            <w:sz w:val="22"/>
            <w:szCs w:val="22"/>
          </w:rPr>
          <w:t>, once determined</w:t>
        </w:r>
        <w:r w:rsidR="004D00C5">
          <w:rPr>
            <w:rFonts w:ascii="Arial" w:hAnsi="Arial" w:cs="Arial"/>
            <w:sz w:val="22"/>
            <w:szCs w:val="22"/>
          </w:rPr>
          <w:t>,</w:t>
        </w:r>
        <w:r w:rsidR="00487101">
          <w:rPr>
            <w:rFonts w:ascii="Arial" w:hAnsi="Arial" w:cs="Arial"/>
            <w:sz w:val="22"/>
            <w:szCs w:val="22"/>
          </w:rPr>
          <w:t xml:space="preserve"> there is six months or less </w:t>
        </w:r>
      </w:ins>
      <w:ins w:id="494" w:author="Chris Warburton (NESO)" w:date="2025-05-12T12:34:00Z" w16du:dateUtc="2025-05-12T11:34:00Z">
        <w:r w:rsidR="00AC724D">
          <w:rPr>
            <w:rFonts w:ascii="Arial" w:hAnsi="Arial" w:cs="Arial"/>
            <w:sz w:val="22"/>
            <w:szCs w:val="22"/>
          </w:rPr>
          <w:t xml:space="preserve">between the date the </w:t>
        </w:r>
        <w:r w:rsidR="00AC724D">
          <w:rPr>
            <w:rFonts w:ascii="Arial" w:hAnsi="Arial" w:cs="Arial"/>
            <w:b/>
            <w:bCs/>
            <w:sz w:val="22"/>
            <w:szCs w:val="22"/>
          </w:rPr>
          <w:t xml:space="preserve">Construction Agreement </w:t>
        </w:r>
        <w:r w:rsidR="00AC724D">
          <w:rPr>
            <w:rFonts w:ascii="Arial" w:hAnsi="Arial" w:cs="Arial"/>
            <w:sz w:val="22"/>
            <w:szCs w:val="22"/>
          </w:rPr>
          <w:t>was entered into and</w:t>
        </w:r>
      </w:ins>
      <w:ins w:id="495" w:author="Chris Warburton (NESO)" w:date="2025-05-08T15:24:00Z" w16du:dateUtc="2025-05-08T14:24:00Z">
        <w:r w:rsidR="00487101">
          <w:rPr>
            <w:rFonts w:ascii="Arial" w:hAnsi="Arial" w:cs="Arial"/>
            <w:sz w:val="22"/>
            <w:szCs w:val="22"/>
          </w:rPr>
          <w:t xml:space="preserve"> </w:t>
        </w:r>
        <w:r w:rsidR="00487101" w:rsidRPr="00AD6903">
          <w:rPr>
            <w:rFonts w:ascii="Arial" w:hAnsi="Arial" w:cs="Arial"/>
            <w:b/>
            <w:bCs/>
            <w:sz w:val="22"/>
            <w:szCs w:val="22"/>
          </w:rPr>
          <w:t>Milestone 1</w:t>
        </w:r>
        <w:r w:rsidR="00AB48D1">
          <w:rPr>
            <w:rFonts w:ascii="Arial" w:hAnsi="Arial" w:cs="Arial"/>
            <w:sz w:val="22"/>
            <w:szCs w:val="22"/>
          </w:rPr>
          <w:t>;</w:t>
        </w:r>
        <w:r w:rsidR="00613D75">
          <w:rPr>
            <w:rFonts w:ascii="Arial" w:hAnsi="Arial" w:cs="Arial"/>
            <w:sz w:val="22"/>
            <w:szCs w:val="22"/>
          </w:rPr>
          <w:t xml:space="preserve"> </w:t>
        </w:r>
      </w:ins>
      <w:ins w:id="496" w:author="Chris Warburton (NESO)" w:date="2025-05-08T15:21:00Z" w16du:dateUtc="2025-05-08T14:21:00Z">
        <w:r w:rsidR="00CB2FA3">
          <w:rPr>
            <w:rFonts w:ascii="Arial" w:hAnsi="Arial" w:cs="Arial"/>
            <w:sz w:val="22"/>
            <w:szCs w:val="22"/>
          </w:rPr>
          <w:t xml:space="preserve"> </w:t>
        </w:r>
      </w:ins>
    </w:p>
    <w:p w14:paraId="44389F3C" w14:textId="7F177E70" w:rsidR="001F4486" w:rsidRDefault="008C133B">
      <w:pPr>
        <w:tabs>
          <w:tab w:val="left" w:pos="1418"/>
        </w:tabs>
        <w:spacing w:line="360" w:lineRule="auto"/>
        <w:ind w:left="1418" w:hanging="720"/>
        <w:jc w:val="both"/>
        <w:rPr>
          <w:ins w:id="497" w:author="Chris Warburton (NESO)" w:date="2025-05-08T14:57:00Z" w16du:dateUtc="2025-05-08T13:57:00Z"/>
          <w:rFonts w:ascii="Arial" w:hAnsi="Arial" w:cs="Arial"/>
          <w:sz w:val="22"/>
          <w:szCs w:val="22"/>
        </w:rPr>
        <w:pPrChange w:id="498" w:author="Chris Warburton (NESO)" w:date="2025-05-08T14:59:00Z" w16du:dateUtc="2025-05-08T13:59:00Z">
          <w:pPr>
            <w:tabs>
              <w:tab w:val="left" w:pos="720"/>
            </w:tabs>
            <w:spacing w:line="360" w:lineRule="auto"/>
            <w:ind w:left="698" w:hanging="698"/>
            <w:jc w:val="both"/>
          </w:pPr>
        </w:pPrChange>
      </w:pPr>
      <w:ins w:id="499" w:author="Chris Warburton (NESO)" w:date="2025-05-08T15:24:00Z" w16du:dateUtc="2025-05-08T14:24:00Z">
        <w:r>
          <w:rPr>
            <w:rFonts w:ascii="Arial" w:hAnsi="Arial" w:cs="Arial"/>
            <w:sz w:val="22"/>
            <w:szCs w:val="22"/>
          </w:rPr>
          <w:t>4.</w:t>
        </w:r>
      </w:ins>
      <w:ins w:id="500" w:author="Chris Warburton (NESO)" w:date="2025-05-09T08:01:00Z" w16du:dateUtc="2025-05-09T07:01:00Z">
        <w:r w:rsidR="008F1509">
          <w:rPr>
            <w:rFonts w:ascii="Arial" w:hAnsi="Arial" w:cs="Arial"/>
            <w:sz w:val="22"/>
            <w:szCs w:val="22"/>
          </w:rPr>
          <w:t>4</w:t>
        </w:r>
      </w:ins>
      <w:ins w:id="501" w:author="Chris Warburton (NESO)" w:date="2025-05-08T15:24:00Z" w16du:dateUtc="2025-05-08T14:24:00Z">
        <w:r>
          <w:rPr>
            <w:rFonts w:ascii="Arial" w:hAnsi="Arial" w:cs="Arial"/>
            <w:sz w:val="22"/>
            <w:szCs w:val="22"/>
          </w:rPr>
          <w:t>.3</w:t>
        </w:r>
        <w:r>
          <w:rPr>
            <w:rFonts w:ascii="Arial" w:hAnsi="Arial" w:cs="Arial"/>
            <w:sz w:val="22"/>
            <w:szCs w:val="22"/>
          </w:rPr>
          <w:tab/>
        </w:r>
      </w:ins>
      <w:ins w:id="502" w:author="Chris Warburton (NESO)" w:date="2025-05-12T12:30:00Z" w16du:dateUtc="2025-05-12T11:30:00Z">
        <w:r w:rsidR="00125DA6">
          <w:rPr>
            <w:rFonts w:ascii="Arial" w:hAnsi="Arial" w:cs="Arial"/>
            <w:sz w:val="22"/>
            <w:szCs w:val="22"/>
          </w:rPr>
          <w:t xml:space="preserve">for so long as </w:t>
        </w:r>
      </w:ins>
      <w:ins w:id="503" w:author="Chris Warburton (NESO)" w:date="2025-05-08T15:25:00Z" w16du:dateUtc="2025-05-08T14:25:00Z">
        <w:r w:rsidR="004D00C5">
          <w:rPr>
            <w:rFonts w:ascii="Arial" w:hAnsi="Arial" w:cs="Arial"/>
            <w:sz w:val="22"/>
            <w:szCs w:val="22"/>
          </w:rPr>
          <w:t xml:space="preserve">there is no determined </w:t>
        </w:r>
        <w:r w:rsidR="004D00C5">
          <w:rPr>
            <w:rFonts w:ascii="Arial" w:hAnsi="Arial" w:cs="Arial"/>
            <w:b/>
            <w:bCs/>
            <w:sz w:val="22"/>
            <w:szCs w:val="22"/>
          </w:rPr>
          <w:t xml:space="preserve">Milestone 1 </w:t>
        </w:r>
      </w:ins>
      <w:ins w:id="504" w:author="Chris Warburton (NESO)" w:date="2025-05-08T15:26:00Z" w16du:dateUtc="2025-05-08T14:26:00Z">
        <w:r w:rsidR="00D26EDB">
          <w:rPr>
            <w:rFonts w:ascii="Arial" w:hAnsi="Arial" w:cs="Arial"/>
            <w:sz w:val="22"/>
            <w:szCs w:val="22"/>
          </w:rPr>
          <w:t xml:space="preserve">in relation to the </w:t>
        </w:r>
        <w:r w:rsidR="00D26EDB">
          <w:rPr>
            <w:rFonts w:ascii="Arial" w:hAnsi="Arial" w:cs="Arial"/>
            <w:b/>
            <w:bCs/>
            <w:sz w:val="22"/>
            <w:szCs w:val="22"/>
          </w:rPr>
          <w:t>Construction Agreement</w:t>
        </w:r>
      </w:ins>
      <w:ins w:id="505" w:author="Chris Warburton (NESO)" w:date="2025-05-08T15:24:00Z" w16du:dateUtc="2025-05-08T14:24:00Z">
        <w:r w:rsidR="00AB48D1">
          <w:rPr>
            <w:rFonts w:ascii="Arial" w:hAnsi="Arial" w:cs="Arial"/>
            <w:sz w:val="22"/>
            <w:szCs w:val="22"/>
          </w:rPr>
          <w:t xml:space="preserve">; </w:t>
        </w:r>
      </w:ins>
      <w:ins w:id="506" w:author="Chris Warburton (NESO)" w:date="2025-05-08T14:57:00Z" w16du:dateUtc="2025-05-08T13:57:00Z">
        <w:r w:rsidR="000B28FE" w:rsidRPr="00CB2FA3">
          <w:rPr>
            <w:rFonts w:ascii="Arial" w:hAnsi="Arial" w:cs="Arial"/>
            <w:sz w:val="22"/>
            <w:szCs w:val="22"/>
          </w:rPr>
          <w:t>or</w:t>
        </w:r>
      </w:ins>
    </w:p>
    <w:p w14:paraId="2504537F" w14:textId="4BB0253B" w:rsidR="0055057F" w:rsidRPr="001F4486" w:rsidRDefault="0055057F">
      <w:pPr>
        <w:tabs>
          <w:tab w:val="left" w:pos="1418"/>
        </w:tabs>
        <w:spacing w:line="360" w:lineRule="auto"/>
        <w:ind w:left="1418" w:hanging="720"/>
        <w:jc w:val="both"/>
        <w:rPr>
          <w:ins w:id="507" w:author="Chris Warburton (NESO)" w:date="2025-05-08T08:43:00Z" w16du:dateUtc="2025-05-08T07:43:00Z"/>
          <w:rFonts w:ascii="Arial" w:hAnsi="Arial" w:cs="Arial"/>
          <w:sz w:val="22"/>
          <w:szCs w:val="22"/>
        </w:rPr>
        <w:pPrChange w:id="508" w:author="Chris Warburton (NESO)" w:date="2025-05-08T14:58:00Z" w16du:dateUtc="2025-05-08T13:58:00Z">
          <w:pPr>
            <w:tabs>
              <w:tab w:val="left" w:pos="720"/>
            </w:tabs>
            <w:spacing w:line="360" w:lineRule="auto"/>
            <w:ind w:left="709" w:hanging="11"/>
            <w:jc w:val="both"/>
          </w:pPr>
        </w:pPrChange>
      </w:pPr>
      <w:ins w:id="509" w:author="Chris Warburton (NESO)" w:date="2025-05-08T14:57:00Z" w16du:dateUtc="2025-05-08T13:57:00Z">
        <w:r>
          <w:rPr>
            <w:rFonts w:ascii="Arial" w:hAnsi="Arial" w:cs="Arial"/>
            <w:sz w:val="22"/>
            <w:szCs w:val="22"/>
          </w:rPr>
          <w:t>4.</w:t>
        </w:r>
      </w:ins>
      <w:ins w:id="510" w:author="Chris Warburton (NESO)" w:date="2025-05-09T08:01:00Z" w16du:dateUtc="2025-05-09T07:01:00Z">
        <w:r w:rsidR="008F1509">
          <w:rPr>
            <w:rFonts w:ascii="Arial" w:hAnsi="Arial" w:cs="Arial"/>
            <w:sz w:val="22"/>
            <w:szCs w:val="22"/>
          </w:rPr>
          <w:t>4</w:t>
        </w:r>
      </w:ins>
      <w:ins w:id="511" w:author="Chris Warburton (NESO)" w:date="2025-05-08T14:57:00Z" w16du:dateUtc="2025-05-08T13:57:00Z">
        <w:r>
          <w:rPr>
            <w:rFonts w:ascii="Arial" w:hAnsi="Arial" w:cs="Arial"/>
            <w:sz w:val="22"/>
            <w:szCs w:val="22"/>
          </w:rPr>
          <w:t>.</w:t>
        </w:r>
      </w:ins>
      <w:ins w:id="512" w:author="Chris Warburton (NESO)" w:date="2025-05-08T15:24:00Z" w16du:dateUtc="2025-05-08T14:24:00Z">
        <w:r w:rsidR="00AB48D1">
          <w:rPr>
            <w:rFonts w:ascii="Arial" w:hAnsi="Arial" w:cs="Arial"/>
            <w:sz w:val="22"/>
            <w:szCs w:val="22"/>
          </w:rPr>
          <w:t>4</w:t>
        </w:r>
      </w:ins>
      <w:ins w:id="513" w:author="Chris Warburton (NESO)" w:date="2025-05-08T14:57:00Z" w16du:dateUtc="2025-05-08T13:57:00Z">
        <w:r>
          <w:rPr>
            <w:rFonts w:ascii="Arial" w:hAnsi="Arial" w:cs="Arial"/>
            <w:sz w:val="22"/>
            <w:szCs w:val="22"/>
          </w:rPr>
          <w:tab/>
        </w:r>
      </w:ins>
      <w:ins w:id="514" w:author="Chris Warburton (NESO)" w:date="2025-05-12T12:30:00Z" w16du:dateUtc="2025-05-12T11:30:00Z">
        <w:r w:rsidR="00476AD2">
          <w:rPr>
            <w:rFonts w:ascii="Arial" w:hAnsi="Arial" w:cs="Arial"/>
            <w:sz w:val="22"/>
            <w:szCs w:val="22"/>
          </w:rPr>
          <w:t xml:space="preserve">where </w:t>
        </w:r>
      </w:ins>
      <w:ins w:id="515" w:author="Chris Warburton (NESO)" w:date="2025-05-08T15:01:00Z" w16du:dateUtc="2025-05-08T14:01:00Z">
        <w:r w:rsidR="00EC4E31" w:rsidRPr="00EC4E31">
          <w:rPr>
            <w:rFonts w:ascii="Arial" w:hAnsi="Arial" w:cs="Arial"/>
            <w:b/>
            <w:bCs/>
            <w:sz w:val="22"/>
            <w:szCs w:val="22"/>
            <w:rPrChange w:id="516" w:author="Chris Warburton (NESO)" w:date="2025-05-08T15:01:00Z" w16du:dateUtc="2025-05-08T14:01:00Z">
              <w:rPr>
                <w:rFonts w:ascii="Arial" w:hAnsi="Arial" w:cs="Arial"/>
                <w:sz w:val="22"/>
                <w:szCs w:val="22"/>
              </w:rPr>
            </w:rPrChange>
          </w:rPr>
          <w:t>Milestone 1</w:t>
        </w:r>
      </w:ins>
      <w:ins w:id="517" w:author="Chris Warburton (NESO)" w:date="2025-05-08T14:57:00Z" w16du:dateUtc="2025-05-08T13:57:00Z">
        <w:r>
          <w:rPr>
            <w:rFonts w:ascii="Arial" w:hAnsi="Arial" w:cs="Arial"/>
            <w:sz w:val="22"/>
            <w:szCs w:val="22"/>
          </w:rPr>
          <w:t xml:space="preserve"> </w:t>
        </w:r>
      </w:ins>
      <w:ins w:id="518" w:author="Chris Warburton (NESO)" w:date="2025-05-08T14:58:00Z" w16du:dateUtc="2025-05-08T13:58:00Z">
        <w:r w:rsidR="0082386C">
          <w:rPr>
            <w:rFonts w:ascii="Arial" w:hAnsi="Arial" w:cs="Arial"/>
            <w:sz w:val="22"/>
            <w:szCs w:val="22"/>
          </w:rPr>
          <w:t>has been</w:t>
        </w:r>
      </w:ins>
      <w:ins w:id="519" w:author="Chris Warburton (NESO)" w:date="2025-05-08T14:57:00Z" w16du:dateUtc="2025-05-08T13:57:00Z">
        <w:r>
          <w:rPr>
            <w:rFonts w:ascii="Arial" w:hAnsi="Arial" w:cs="Arial"/>
            <w:sz w:val="22"/>
            <w:szCs w:val="22"/>
          </w:rPr>
          <w:t xml:space="preserve"> reached in relation to the </w:t>
        </w:r>
        <w:r>
          <w:rPr>
            <w:rFonts w:ascii="Arial" w:hAnsi="Arial" w:cs="Arial"/>
            <w:b/>
            <w:bCs/>
            <w:sz w:val="22"/>
            <w:szCs w:val="22"/>
          </w:rPr>
          <w:t>Construction Agreement</w:t>
        </w:r>
        <w:r w:rsidR="00873A00">
          <w:rPr>
            <w:rFonts w:ascii="Arial" w:hAnsi="Arial" w:cs="Arial"/>
            <w:b/>
            <w:bCs/>
            <w:sz w:val="22"/>
            <w:szCs w:val="22"/>
          </w:rPr>
          <w:t>.</w:t>
        </w:r>
      </w:ins>
    </w:p>
    <w:p w14:paraId="5F5C22E3" w14:textId="77777777" w:rsidR="000D15CC" w:rsidRDefault="000D15CC" w:rsidP="000D15CC">
      <w:pPr>
        <w:tabs>
          <w:tab w:val="left" w:pos="720"/>
        </w:tabs>
        <w:spacing w:line="360" w:lineRule="auto"/>
        <w:ind w:left="709" w:hanging="11"/>
        <w:jc w:val="both"/>
        <w:rPr>
          <w:ins w:id="520" w:author="Chris Warburton (NESO)" w:date="2025-05-08T08:43:00Z" w16du:dateUtc="2025-05-08T07:43:00Z"/>
          <w:rFonts w:ascii="Arial" w:hAnsi="Arial" w:cs="Arial"/>
          <w:sz w:val="22"/>
          <w:szCs w:val="22"/>
        </w:rPr>
      </w:pPr>
    </w:p>
    <w:p w14:paraId="6CB35081" w14:textId="1E900239" w:rsidR="000D15CC" w:rsidRDefault="00CE13F6" w:rsidP="000D15CC">
      <w:pPr>
        <w:tabs>
          <w:tab w:val="left" w:pos="720"/>
        </w:tabs>
        <w:spacing w:line="360" w:lineRule="auto"/>
        <w:ind w:left="720" w:hanging="720"/>
        <w:jc w:val="both"/>
        <w:rPr>
          <w:ins w:id="521" w:author="Chris Warburton (NESO)" w:date="2025-05-08T08:43:00Z" w16du:dateUtc="2025-05-08T07:43:00Z"/>
          <w:rFonts w:ascii="Arial" w:hAnsi="Arial" w:cs="Arial"/>
          <w:b/>
          <w:bCs/>
          <w:sz w:val="22"/>
          <w:szCs w:val="22"/>
        </w:rPr>
      </w:pPr>
      <w:ins w:id="522" w:author="Chris Warburton (NESO)" w:date="2025-05-08T08:43:00Z" w16du:dateUtc="2025-05-08T07:43:00Z">
        <w:r>
          <w:rPr>
            <w:rFonts w:ascii="Arial" w:hAnsi="Arial" w:cs="Arial"/>
            <w:sz w:val="22"/>
            <w:szCs w:val="22"/>
          </w:rPr>
          <w:t>5</w:t>
        </w:r>
        <w:r w:rsidR="000D15CC">
          <w:rPr>
            <w:rFonts w:ascii="Arial" w:hAnsi="Arial" w:cs="Arial"/>
            <w:sz w:val="22"/>
            <w:szCs w:val="22"/>
          </w:rPr>
          <w:tab/>
        </w:r>
        <w:r w:rsidR="000D15CC">
          <w:rPr>
            <w:rFonts w:ascii="Arial" w:hAnsi="Arial" w:cs="Arial"/>
            <w:b/>
            <w:bCs/>
            <w:sz w:val="22"/>
            <w:szCs w:val="22"/>
          </w:rPr>
          <w:t>Information exchange to support application of the Progression Commitment Fee</w:t>
        </w:r>
      </w:ins>
    </w:p>
    <w:p w14:paraId="3624503D" w14:textId="77777777" w:rsidR="000D15CC" w:rsidRDefault="000D15CC" w:rsidP="000D15CC">
      <w:pPr>
        <w:tabs>
          <w:tab w:val="left" w:pos="720"/>
        </w:tabs>
        <w:spacing w:line="360" w:lineRule="auto"/>
        <w:ind w:left="720" w:hanging="720"/>
        <w:jc w:val="both"/>
        <w:rPr>
          <w:ins w:id="523" w:author="Chris Warburton (NESO)" w:date="2025-05-08T08:43:00Z" w16du:dateUtc="2025-05-08T07:43:00Z"/>
          <w:rFonts w:ascii="Arial" w:hAnsi="Arial" w:cs="Arial"/>
          <w:sz w:val="22"/>
          <w:szCs w:val="22"/>
        </w:rPr>
      </w:pPr>
    </w:p>
    <w:p w14:paraId="458A1FA2" w14:textId="3BCC37BB" w:rsidR="00404DD0" w:rsidRDefault="00CE13F6" w:rsidP="00404DD0">
      <w:pPr>
        <w:tabs>
          <w:tab w:val="left" w:pos="720"/>
        </w:tabs>
        <w:spacing w:line="360" w:lineRule="auto"/>
        <w:ind w:left="720" w:hanging="720"/>
        <w:jc w:val="both"/>
        <w:rPr>
          <w:ins w:id="524" w:author="Chris Warburton (NESO)" w:date="2025-05-12T16:19:00Z" w16du:dateUtc="2025-05-12T15:19:00Z"/>
          <w:rFonts w:ascii="Arial" w:hAnsi="Arial" w:cs="Arial"/>
          <w:sz w:val="22"/>
          <w:szCs w:val="22"/>
        </w:rPr>
      </w:pPr>
      <w:ins w:id="525" w:author="Chris Warburton (NESO)" w:date="2025-05-08T08:43:00Z" w16du:dateUtc="2025-05-08T07:43:00Z">
        <w:r>
          <w:rPr>
            <w:rFonts w:ascii="Arial" w:hAnsi="Arial" w:cs="Arial"/>
            <w:sz w:val="22"/>
            <w:szCs w:val="22"/>
          </w:rPr>
          <w:t>5</w:t>
        </w:r>
        <w:r w:rsidR="000D15CC">
          <w:rPr>
            <w:rFonts w:ascii="Arial" w:hAnsi="Arial" w:cs="Arial"/>
            <w:sz w:val="22"/>
            <w:szCs w:val="22"/>
          </w:rPr>
          <w:t>.1</w:t>
        </w:r>
        <w:r w:rsidR="000D15CC">
          <w:tab/>
        </w:r>
      </w:ins>
      <w:ins w:id="526" w:author="Chris Warburton (NESO)" w:date="2025-05-13T10:52:00Z" w16du:dateUtc="2025-05-13T09:52:00Z">
        <w:r w:rsidR="00B451F3">
          <w:rPr>
            <w:rFonts w:ascii="Arial" w:hAnsi="Arial" w:cs="Arial"/>
            <w:sz w:val="22"/>
            <w:szCs w:val="22"/>
          </w:rPr>
          <w:t xml:space="preserve">From the month following the month </w:t>
        </w:r>
      </w:ins>
      <w:ins w:id="527" w:author="Chris Warburton (NESO)" w:date="2025-05-13T12:27:00Z" w16du:dateUtc="2025-05-13T11:27:00Z">
        <w:r w:rsidR="00EA3071">
          <w:rPr>
            <w:rFonts w:ascii="Arial" w:hAnsi="Arial" w:cs="Arial"/>
            <w:sz w:val="22"/>
            <w:szCs w:val="22"/>
          </w:rPr>
          <w:t>in which</w:t>
        </w:r>
      </w:ins>
      <w:ins w:id="528" w:author="Chris Warburton (NESO)" w:date="2025-05-13T10:52:00Z" w16du:dateUtc="2025-05-13T09:52:00Z">
        <w:r w:rsidR="00B451F3">
          <w:rPr>
            <w:rFonts w:ascii="Arial" w:hAnsi="Arial" w:cs="Arial"/>
            <w:sz w:val="22"/>
            <w:szCs w:val="22"/>
          </w:rPr>
          <w:t xml:space="preserve"> the </w:t>
        </w:r>
        <w:r w:rsidR="00B451F3">
          <w:rPr>
            <w:rFonts w:ascii="Arial" w:hAnsi="Arial" w:cs="Arial"/>
            <w:b/>
            <w:bCs/>
            <w:sz w:val="22"/>
            <w:szCs w:val="22"/>
          </w:rPr>
          <w:t>PCF Activation Date</w:t>
        </w:r>
      </w:ins>
      <w:ins w:id="529" w:author="Chris Warburton (NESO)" w:date="2025-05-13T12:27:00Z" w16du:dateUtc="2025-05-13T11:27:00Z">
        <w:r w:rsidR="00EA3071">
          <w:rPr>
            <w:rFonts w:ascii="Arial" w:hAnsi="Arial" w:cs="Arial"/>
            <w:sz w:val="22"/>
            <w:szCs w:val="22"/>
          </w:rPr>
          <w:t xml:space="preserve"> takes place</w:t>
        </w:r>
      </w:ins>
      <w:ins w:id="530" w:author="Chris Warburton (NESO)" w:date="2025-05-13T10:52:00Z" w16du:dateUtc="2025-05-13T09:52:00Z">
        <w:r w:rsidR="00B451F3">
          <w:rPr>
            <w:rFonts w:ascii="Arial" w:hAnsi="Arial" w:cs="Arial"/>
            <w:sz w:val="22"/>
            <w:szCs w:val="22"/>
          </w:rPr>
          <w:t>,</w:t>
        </w:r>
        <w:r w:rsidR="00B451F3">
          <w:rPr>
            <w:rFonts w:ascii="Arial" w:hAnsi="Arial" w:cs="Arial"/>
            <w:b/>
            <w:bCs/>
            <w:sz w:val="22"/>
            <w:szCs w:val="22"/>
          </w:rPr>
          <w:t xml:space="preserve"> </w:t>
        </w:r>
        <w:r w:rsidR="00B451F3">
          <w:rPr>
            <w:rFonts w:ascii="Arial" w:hAnsi="Arial" w:cs="Arial"/>
            <w:sz w:val="22"/>
            <w:szCs w:val="22"/>
          </w:rPr>
          <w:t>e</w:t>
        </w:r>
      </w:ins>
      <w:ins w:id="531" w:author="Chris Warburton (NESO)" w:date="2025-05-12T16:18:00Z" w16du:dateUtc="2025-05-12T15:18:00Z">
        <w:r w:rsidR="00404DD0">
          <w:rPr>
            <w:rFonts w:ascii="Arial" w:hAnsi="Arial" w:cs="Arial"/>
            <w:sz w:val="22"/>
            <w:szCs w:val="22"/>
          </w:rPr>
          <w:t xml:space="preserve">ach owner/operator of a </w:t>
        </w:r>
        <w:r w:rsidR="00404DD0">
          <w:rPr>
            <w:rFonts w:ascii="Arial" w:hAnsi="Arial" w:cs="Arial"/>
            <w:b/>
            <w:bCs/>
            <w:sz w:val="22"/>
            <w:szCs w:val="22"/>
          </w:rPr>
          <w:t>Distribution System</w:t>
        </w:r>
        <w:r w:rsidR="00404DD0">
          <w:rPr>
            <w:rFonts w:ascii="Arial" w:hAnsi="Arial" w:cs="Arial"/>
            <w:sz w:val="22"/>
            <w:szCs w:val="22"/>
          </w:rPr>
          <w:t xml:space="preserve"> must </w:t>
        </w:r>
      </w:ins>
      <w:ins w:id="532" w:author="Chris Warburton (NESO)" w:date="2025-05-13T10:53:00Z" w16du:dateUtc="2025-05-13T09:53:00Z">
        <w:r w:rsidR="00817674">
          <w:rPr>
            <w:rFonts w:ascii="Arial" w:hAnsi="Arial" w:cs="Arial"/>
            <w:sz w:val="22"/>
            <w:szCs w:val="22"/>
          </w:rPr>
          <w:t xml:space="preserve">by </w:t>
        </w:r>
      </w:ins>
      <w:ins w:id="533" w:author="Chris Warburton (NESO)" w:date="2025-05-13T10:55:00Z" w16du:dateUtc="2025-05-13T09:55:00Z">
        <w:r w:rsidR="00FB5F8E">
          <w:rPr>
            <w:rFonts w:ascii="Arial" w:hAnsi="Arial" w:cs="Arial"/>
            <w:sz w:val="22"/>
            <w:szCs w:val="22"/>
          </w:rPr>
          <w:t>[</w:t>
        </w:r>
      </w:ins>
      <w:ins w:id="534" w:author="Chris Warburton (NESO)" w:date="2025-05-13T10:53:00Z" w16du:dateUtc="2025-05-13T09:53:00Z">
        <w:r w:rsidR="00817674">
          <w:rPr>
            <w:rFonts w:ascii="Arial" w:hAnsi="Arial" w:cs="Arial"/>
            <w:sz w:val="22"/>
            <w:szCs w:val="22"/>
          </w:rPr>
          <w:t>the 14</w:t>
        </w:r>
        <w:r w:rsidR="00817674" w:rsidRPr="00817674">
          <w:rPr>
            <w:rFonts w:ascii="Arial" w:hAnsi="Arial" w:cs="Arial"/>
            <w:sz w:val="22"/>
            <w:szCs w:val="22"/>
            <w:vertAlign w:val="superscript"/>
            <w:rPrChange w:id="535" w:author="Chris Warburton (NESO)" w:date="2025-05-13T10:53:00Z" w16du:dateUtc="2025-05-13T09:53:00Z">
              <w:rPr>
                <w:rFonts w:ascii="Arial" w:hAnsi="Arial" w:cs="Arial"/>
                <w:sz w:val="22"/>
                <w:szCs w:val="22"/>
              </w:rPr>
            </w:rPrChange>
          </w:rPr>
          <w:t>th</w:t>
        </w:r>
        <w:r w:rsidR="00817674">
          <w:rPr>
            <w:rFonts w:ascii="Arial" w:hAnsi="Arial" w:cs="Arial"/>
            <w:sz w:val="22"/>
            <w:szCs w:val="22"/>
          </w:rPr>
          <w:t xml:space="preserve"> day of each month</w:t>
        </w:r>
      </w:ins>
      <w:ins w:id="536" w:author="Chris Warburton (NESO)" w:date="2025-05-12T16:18:00Z" w16du:dateUtc="2025-05-12T15:18:00Z">
        <w:r w:rsidR="00404DD0">
          <w:rPr>
            <w:rFonts w:ascii="Arial" w:hAnsi="Arial" w:cs="Arial"/>
            <w:sz w:val="22"/>
            <w:szCs w:val="22"/>
          </w:rPr>
          <w:t xml:space="preserve"> (</w:t>
        </w:r>
      </w:ins>
      <w:ins w:id="537" w:author="Chris Warburton (NESO)" w:date="2025-05-13T10:53:00Z" w16du:dateUtc="2025-05-13T09:53:00Z">
        <w:r w:rsidR="00817674">
          <w:rPr>
            <w:rFonts w:ascii="Arial" w:hAnsi="Arial" w:cs="Arial"/>
            <w:sz w:val="22"/>
            <w:szCs w:val="22"/>
          </w:rPr>
          <w:t>or, where the 14</w:t>
        </w:r>
        <w:r w:rsidR="00817674" w:rsidRPr="00817674">
          <w:rPr>
            <w:rFonts w:ascii="Arial" w:hAnsi="Arial" w:cs="Arial"/>
            <w:sz w:val="22"/>
            <w:szCs w:val="22"/>
            <w:vertAlign w:val="superscript"/>
            <w:rPrChange w:id="538" w:author="Chris Warburton (NESO)" w:date="2025-05-13T10:53:00Z" w16du:dateUtc="2025-05-13T09:53:00Z">
              <w:rPr>
                <w:rFonts w:ascii="Arial" w:hAnsi="Arial" w:cs="Arial"/>
                <w:sz w:val="22"/>
                <w:szCs w:val="22"/>
              </w:rPr>
            </w:rPrChange>
          </w:rPr>
          <w:t>th</w:t>
        </w:r>
        <w:r w:rsidR="00817674">
          <w:rPr>
            <w:rFonts w:ascii="Arial" w:hAnsi="Arial" w:cs="Arial"/>
            <w:sz w:val="22"/>
            <w:szCs w:val="22"/>
          </w:rPr>
          <w:t xml:space="preserve"> day is</w:t>
        </w:r>
      </w:ins>
      <w:ins w:id="539" w:author="Chris Warburton (NESO)" w:date="2025-05-12T19:53:00Z" w16du:dateUtc="2025-05-12T18:53:00Z">
        <w:r w:rsidR="001629A3">
          <w:rPr>
            <w:rFonts w:ascii="Arial" w:hAnsi="Arial" w:cs="Arial"/>
            <w:sz w:val="22"/>
            <w:szCs w:val="22"/>
          </w:rPr>
          <w:t xml:space="preserve"> not a </w:t>
        </w:r>
        <w:r w:rsidR="001629A3">
          <w:rPr>
            <w:rFonts w:ascii="Arial" w:hAnsi="Arial" w:cs="Arial"/>
            <w:b/>
            <w:bCs/>
            <w:sz w:val="22"/>
            <w:szCs w:val="22"/>
          </w:rPr>
          <w:t>Business Day</w:t>
        </w:r>
      </w:ins>
      <w:ins w:id="540" w:author="Chris Warburton (NESO)" w:date="2025-05-13T10:55:00Z" w16du:dateUtc="2025-05-13T09:55:00Z">
        <w:r w:rsidR="00FB5F8E">
          <w:rPr>
            <w:rFonts w:ascii="Arial" w:hAnsi="Arial" w:cs="Arial"/>
            <w:b/>
            <w:bCs/>
            <w:sz w:val="22"/>
            <w:szCs w:val="22"/>
          </w:rPr>
          <w:t>,</w:t>
        </w:r>
      </w:ins>
      <w:ins w:id="541" w:author="Chris Warburton (NESO)" w:date="2025-05-13T10:53:00Z" w16du:dateUtc="2025-05-13T09:53:00Z">
        <w:r w:rsidR="00817674">
          <w:rPr>
            <w:rFonts w:ascii="Arial" w:hAnsi="Arial" w:cs="Arial"/>
            <w:sz w:val="22"/>
            <w:szCs w:val="22"/>
          </w:rPr>
          <w:t xml:space="preserve"> the next</w:t>
        </w:r>
      </w:ins>
      <w:ins w:id="542" w:author="Chris Warburton (NESO)" w:date="2025-05-12T19:53:00Z" w16du:dateUtc="2025-05-12T18:53:00Z">
        <w:r w:rsidR="001629A3">
          <w:rPr>
            <w:rFonts w:ascii="Arial" w:hAnsi="Arial" w:cs="Arial"/>
            <w:sz w:val="22"/>
            <w:szCs w:val="22"/>
          </w:rPr>
          <w:t xml:space="preserve"> </w:t>
        </w:r>
        <w:r w:rsidR="001629A3">
          <w:rPr>
            <w:rFonts w:ascii="Arial" w:hAnsi="Arial" w:cs="Arial"/>
            <w:b/>
            <w:bCs/>
            <w:sz w:val="22"/>
            <w:szCs w:val="22"/>
          </w:rPr>
          <w:t>Business Day</w:t>
        </w:r>
      </w:ins>
      <w:ins w:id="543" w:author="Chris Warburton (NESO)" w:date="2025-05-12T16:18:00Z" w16du:dateUtc="2025-05-12T15:18:00Z">
        <w:r w:rsidR="00404DD0">
          <w:rPr>
            <w:rFonts w:ascii="Arial" w:hAnsi="Arial" w:cs="Arial"/>
            <w:sz w:val="22"/>
            <w:szCs w:val="22"/>
          </w:rPr>
          <w:t>)</w:t>
        </w:r>
      </w:ins>
      <w:ins w:id="544" w:author="Chris Warburton (NESO)" w:date="2025-05-13T10:54:00Z" w16du:dateUtc="2025-05-13T09:54:00Z">
        <w:r w:rsidR="00AE74A1">
          <w:rPr>
            <w:rFonts w:ascii="Arial" w:hAnsi="Arial" w:cs="Arial"/>
            <w:sz w:val="22"/>
            <w:szCs w:val="22"/>
          </w:rPr>
          <w:t>]</w:t>
        </w:r>
      </w:ins>
      <w:ins w:id="545" w:author="Chris Warburton (NESO)" w:date="2025-05-12T16:18:00Z" w16du:dateUtc="2025-05-12T15:18:00Z">
        <w:r w:rsidR="00404DD0">
          <w:rPr>
            <w:rFonts w:ascii="Arial" w:hAnsi="Arial" w:cs="Arial"/>
            <w:sz w:val="22"/>
            <w:szCs w:val="22"/>
          </w:rPr>
          <w:t xml:space="preserve"> </w:t>
        </w:r>
      </w:ins>
      <w:ins w:id="546" w:author="Chris Warburton (NESO)" w:date="2025-05-13T10:59:00Z" w16du:dateUtc="2025-05-13T09:59:00Z">
        <w:r w:rsidR="00310B90">
          <w:rPr>
            <w:rFonts w:ascii="Arial" w:hAnsi="Arial" w:cs="Arial"/>
            <w:sz w:val="22"/>
            <w:szCs w:val="22"/>
          </w:rPr>
          <w:t>notify</w:t>
        </w:r>
      </w:ins>
      <w:ins w:id="547" w:author="Chris Warburton (NESO)" w:date="2025-05-12T16:18:00Z" w16du:dateUtc="2025-05-12T15:18:00Z">
        <w:r w:rsidR="00404DD0">
          <w:rPr>
            <w:rFonts w:ascii="Arial" w:hAnsi="Arial" w:cs="Arial"/>
            <w:sz w:val="22"/>
            <w:szCs w:val="22"/>
          </w:rPr>
          <w:t xml:space="preserve"> </w:t>
        </w:r>
        <w:r w:rsidR="00404DD0">
          <w:rPr>
            <w:rFonts w:ascii="Arial" w:hAnsi="Arial" w:cs="Arial"/>
            <w:b/>
            <w:bCs/>
            <w:sz w:val="22"/>
            <w:szCs w:val="22"/>
          </w:rPr>
          <w:t>The Company</w:t>
        </w:r>
      </w:ins>
      <w:ins w:id="548" w:author="Chris Warburton (NESO)" w:date="2025-05-13T10:59:00Z" w16du:dateUtc="2025-05-13T09:59:00Z">
        <w:r w:rsidR="007C5F22">
          <w:rPr>
            <w:rFonts w:ascii="Arial" w:hAnsi="Arial" w:cs="Arial"/>
            <w:sz w:val="22"/>
            <w:szCs w:val="22"/>
          </w:rPr>
          <w:t xml:space="preserve"> of</w:t>
        </w:r>
      </w:ins>
      <w:ins w:id="549" w:author="Chris Warburton (NESO)" w:date="2025-05-12T16:19:00Z" w16du:dateUtc="2025-05-12T15:19:00Z">
        <w:r w:rsidR="00404DD0">
          <w:rPr>
            <w:rFonts w:ascii="Arial" w:hAnsi="Arial" w:cs="Arial"/>
            <w:sz w:val="22"/>
            <w:szCs w:val="22"/>
          </w:rPr>
          <w:t>:</w:t>
        </w:r>
      </w:ins>
    </w:p>
    <w:p w14:paraId="0CF67778" w14:textId="00EA760A" w:rsidR="00404DD0" w:rsidRDefault="00E45C2E">
      <w:pPr>
        <w:tabs>
          <w:tab w:val="left" w:pos="720"/>
        </w:tabs>
        <w:spacing w:line="360" w:lineRule="auto"/>
        <w:ind w:left="1440" w:hanging="1440"/>
        <w:jc w:val="both"/>
        <w:rPr>
          <w:ins w:id="550" w:author="Chris Warburton (NESO)" w:date="2025-05-12T16:18:00Z" w16du:dateUtc="2025-05-12T15:18:00Z"/>
          <w:rFonts w:ascii="Arial" w:hAnsi="Arial" w:cs="Arial"/>
          <w:sz w:val="22"/>
          <w:szCs w:val="22"/>
        </w:rPr>
        <w:pPrChange w:id="551" w:author="Chris Warburton (NESO)" w:date="2025-05-12T16:24:00Z" w16du:dateUtc="2025-05-12T15:24:00Z">
          <w:pPr>
            <w:tabs>
              <w:tab w:val="left" w:pos="720"/>
            </w:tabs>
            <w:spacing w:line="360" w:lineRule="auto"/>
            <w:ind w:left="720" w:hanging="720"/>
            <w:jc w:val="both"/>
          </w:pPr>
        </w:pPrChange>
      </w:pPr>
      <w:ins w:id="552" w:author="Chris Warburton (NESO)" w:date="2025-05-12T16:19:00Z" w16du:dateUtc="2025-05-12T15:19:00Z">
        <w:r>
          <w:rPr>
            <w:rFonts w:ascii="Arial" w:hAnsi="Arial" w:cs="Arial"/>
            <w:sz w:val="22"/>
            <w:szCs w:val="22"/>
          </w:rPr>
          <w:tab/>
        </w:r>
      </w:ins>
      <w:ins w:id="553" w:author="Chris Warburton (NESO)" w:date="2025-05-12T16:24:00Z" w16du:dateUtc="2025-05-12T15:24:00Z">
        <w:r w:rsidR="00883A56">
          <w:rPr>
            <w:rFonts w:ascii="Arial" w:hAnsi="Arial" w:cs="Arial"/>
            <w:sz w:val="22"/>
            <w:szCs w:val="22"/>
          </w:rPr>
          <w:t>5.1.1</w:t>
        </w:r>
        <w:r w:rsidR="00883A56">
          <w:tab/>
        </w:r>
      </w:ins>
      <w:ins w:id="554" w:author="Chris Warburton (NESO)" w:date="2025-05-12T16:39:00Z" w16du:dateUtc="2025-05-12T15:39:00Z">
        <w:r w:rsidR="003B78B2">
          <w:rPr>
            <w:rFonts w:ascii="Arial" w:hAnsi="Arial" w:cs="Arial"/>
            <w:sz w:val="22"/>
            <w:szCs w:val="22"/>
          </w:rPr>
          <w:t xml:space="preserve">the details of </w:t>
        </w:r>
      </w:ins>
      <w:ins w:id="555" w:author="Chris Warburton (NESO)" w:date="2025-05-12T16:40:00Z" w16du:dateUtc="2025-05-12T15:40:00Z">
        <w:r w:rsidR="003B78B2">
          <w:rPr>
            <w:rFonts w:ascii="Arial" w:hAnsi="Arial" w:cs="Arial"/>
            <w:b/>
            <w:bCs/>
            <w:sz w:val="22"/>
            <w:szCs w:val="22"/>
          </w:rPr>
          <w:t xml:space="preserve">Construction </w:t>
        </w:r>
        <w:r w:rsidR="003B78B2" w:rsidRPr="00E2295C">
          <w:rPr>
            <w:rFonts w:ascii="Arial" w:hAnsi="Arial" w:cs="Arial"/>
            <w:b/>
            <w:bCs/>
            <w:sz w:val="22"/>
            <w:szCs w:val="22"/>
          </w:rPr>
          <w:t>Agreements</w:t>
        </w:r>
        <w:r w:rsidR="003B78B2">
          <w:rPr>
            <w:rFonts w:ascii="Arial" w:hAnsi="Arial" w:cs="Arial"/>
            <w:sz w:val="22"/>
            <w:szCs w:val="22"/>
          </w:rPr>
          <w:t xml:space="preserve"> </w:t>
        </w:r>
      </w:ins>
      <w:ins w:id="556" w:author="Chris Warburton (NESO)" w:date="2025-05-12T16:45:00Z" w16du:dateUtc="2025-05-12T15:45:00Z">
        <w:r w:rsidR="00E2295C">
          <w:rPr>
            <w:rFonts w:ascii="Arial" w:hAnsi="Arial" w:cs="Arial"/>
            <w:sz w:val="22"/>
            <w:szCs w:val="22"/>
          </w:rPr>
          <w:t xml:space="preserve">entered into </w:t>
        </w:r>
      </w:ins>
      <w:ins w:id="557" w:author="Chris Warburton (NESO)" w:date="2025-05-12T16:40:00Z" w16du:dateUtc="2025-05-12T15:40:00Z">
        <w:r w:rsidR="003B78B2">
          <w:rPr>
            <w:rFonts w:ascii="Arial" w:hAnsi="Arial" w:cs="Arial"/>
            <w:sz w:val="22"/>
            <w:szCs w:val="22"/>
          </w:rPr>
          <w:t>between it and</w:t>
        </w:r>
      </w:ins>
      <w:ins w:id="558" w:author="Chris Warburton (NESO)" w:date="2025-05-12T16:45:00Z" w16du:dateUtc="2025-05-12T15:45:00Z">
        <w:r w:rsidR="00E2295C">
          <w:rPr>
            <w:rFonts w:ascii="Arial" w:hAnsi="Arial" w:cs="Arial"/>
            <w:sz w:val="22"/>
            <w:szCs w:val="22"/>
          </w:rPr>
          <w:t xml:space="preserve"> </w:t>
        </w:r>
        <w:r w:rsidR="00E2295C">
          <w:rPr>
            <w:rFonts w:ascii="Arial" w:hAnsi="Arial" w:cs="Arial"/>
            <w:b/>
            <w:bCs/>
            <w:sz w:val="22"/>
            <w:szCs w:val="22"/>
          </w:rPr>
          <w:t>The Company</w:t>
        </w:r>
        <w:r w:rsidR="00E2295C">
          <w:rPr>
            <w:rFonts w:ascii="Arial" w:hAnsi="Arial" w:cs="Arial"/>
            <w:sz w:val="22"/>
            <w:szCs w:val="22"/>
          </w:rPr>
          <w:t xml:space="preserve"> where </w:t>
        </w:r>
      </w:ins>
      <w:ins w:id="559" w:author="Chris Warburton (NESO)" w:date="2025-05-12T16:18:00Z" w16du:dateUtc="2025-05-12T15:18:00Z">
        <w:r w:rsidR="00404DD0" w:rsidRPr="00BB40DD">
          <w:rPr>
            <w:rFonts w:ascii="Arial" w:hAnsi="Arial" w:cs="Arial"/>
            <w:b/>
            <w:bCs/>
            <w:sz w:val="22"/>
            <w:szCs w:val="22"/>
          </w:rPr>
          <w:t>Milestone 1</w:t>
        </w:r>
      </w:ins>
      <w:ins w:id="560" w:author="Chris Warburton (NESO)" w:date="2025-05-12T16:46:00Z" w16du:dateUtc="2025-05-12T15:46:00Z">
        <w:r w:rsidR="00D95EBA">
          <w:rPr>
            <w:rFonts w:ascii="Arial" w:hAnsi="Arial" w:cs="Arial"/>
            <w:sz w:val="22"/>
            <w:szCs w:val="22"/>
          </w:rPr>
          <w:t xml:space="preserve"> has been met</w:t>
        </w:r>
      </w:ins>
      <w:ins w:id="561" w:author="Chris Warburton (NESO)" w:date="2025-05-12T16:57:00Z" w16du:dateUtc="2025-05-12T15:57:00Z">
        <w:r w:rsidR="00D06BE3">
          <w:rPr>
            <w:rFonts w:ascii="Arial" w:hAnsi="Arial" w:cs="Arial"/>
            <w:sz w:val="22"/>
            <w:szCs w:val="22"/>
          </w:rPr>
          <w:t>;</w:t>
        </w:r>
      </w:ins>
    </w:p>
    <w:p w14:paraId="240006E9" w14:textId="12A7908A" w:rsidR="0011690E" w:rsidRDefault="00883A56">
      <w:pPr>
        <w:tabs>
          <w:tab w:val="left" w:pos="720"/>
        </w:tabs>
        <w:spacing w:line="360" w:lineRule="auto"/>
        <w:ind w:left="1440" w:hanging="1440"/>
        <w:jc w:val="both"/>
        <w:rPr>
          <w:ins w:id="562" w:author="Chris Warburton (NESO)" w:date="2025-05-12T17:04:00Z" w16du:dateUtc="2025-05-12T16:04:00Z"/>
          <w:rFonts w:ascii="Arial" w:hAnsi="Arial" w:cs="Arial"/>
          <w:sz w:val="22"/>
          <w:szCs w:val="22"/>
        </w:rPr>
      </w:pPr>
      <w:ins w:id="563" w:author="Chris Warburton (NESO)" w:date="2025-05-12T16:24:00Z" w16du:dateUtc="2025-05-12T15:24:00Z">
        <w:r>
          <w:rPr>
            <w:rFonts w:ascii="Arial" w:hAnsi="Arial" w:cs="Arial"/>
            <w:sz w:val="22"/>
            <w:szCs w:val="22"/>
          </w:rPr>
          <w:tab/>
        </w:r>
      </w:ins>
      <w:ins w:id="564" w:author="Chris Warburton (NESO)" w:date="2025-05-12T16:58:00Z" w16du:dateUtc="2025-05-12T15:58:00Z">
        <w:r w:rsidR="00993710">
          <w:rPr>
            <w:rFonts w:ascii="Arial" w:hAnsi="Arial" w:cs="Arial"/>
            <w:sz w:val="22"/>
            <w:szCs w:val="22"/>
          </w:rPr>
          <w:t>5.1.2</w:t>
        </w:r>
        <w:r w:rsidR="00993710">
          <w:tab/>
        </w:r>
        <w:r w:rsidR="00993710">
          <w:rPr>
            <w:rFonts w:ascii="Arial" w:hAnsi="Arial" w:cs="Arial"/>
            <w:sz w:val="22"/>
            <w:szCs w:val="22"/>
          </w:rPr>
          <w:t xml:space="preserve">the details </w:t>
        </w:r>
      </w:ins>
      <w:ins w:id="565" w:author="Chris Warburton (NESO)" w:date="2025-05-12T17:13:00Z" w16du:dateUtc="2025-05-12T16:13:00Z">
        <w:r w:rsidR="002D28AE">
          <w:rPr>
            <w:rFonts w:ascii="Arial" w:hAnsi="Arial" w:cs="Arial"/>
            <w:sz w:val="22"/>
            <w:szCs w:val="22"/>
          </w:rPr>
          <w:t xml:space="preserve">(for each </w:t>
        </w:r>
        <w:r w:rsidR="002D28AE">
          <w:rPr>
            <w:rFonts w:ascii="Arial" w:hAnsi="Arial" w:cs="Arial"/>
            <w:b/>
            <w:bCs/>
            <w:sz w:val="22"/>
            <w:szCs w:val="22"/>
          </w:rPr>
          <w:t>Developer</w:t>
        </w:r>
        <w:r w:rsidR="002D28AE">
          <w:rPr>
            <w:rFonts w:ascii="Arial" w:hAnsi="Arial" w:cs="Arial"/>
            <w:sz w:val="22"/>
            <w:szCs w:val="22"/>
          </w:rPr>
          <w:t>)</w:t>
        </w:r>
        <w:r w:rsidR="002D28AE">
          <w:rPr>
            <w:rFonts w:ascii="Arial" w:hAnsi="Arial" w:cs="Arial"/>
            <w:b/>
            <w:bCs/>
            <w:sz w:val="22"/>
            <w:szCs w:val="22"/>
          </w:rPr>
          <w:t xml:space="preserve"> </w:t>
        </w:r>
      </w:ins>
      <w:ins w:id="566" w:author="Chris Warburton (NESO)" w:date="2025-05-12T16:58:00Z" w16du:dateUtc="2025-05-12T15:58:00Z">
        <w:r w:rsidR="00993710">
          <w:rPr>
            <w:rFonts w:ascii="Arial" w:hAnsi="Arial" w:cs="Arial"/>
            <w:sz w:val="22"/>
            <w:szCs w:val="22"/>
          </w:rPr>
          <w:t xml:space="preserve">of </w:t>
        </w:r>
        <w:r w:rsidR="00993710">
          <w:rPr>
            <w:rFonts w:ascii="Arial" w:hAnsi="Arial" w:cs="Arial"/>
            <w:b/>
            <w:bCs/>
            <w:sz w:val="22"/>
            <w:szCs w:val="22"/>
          </w:rPr>
          <w:t xml:space="preserve">Construction </w:t>
        </w:r>
        <w:r w:rsidR="00993710" w:rsidRPr="00E2295C">
          <w:rPr>
            <w:rFonts w:ascii="Arial" w:hAnsi="Arial" w:cs="Arial"/>
            <w:b/>
            <w:bCs/>
            <w:sz w:val="22"/>
            <w:szCs w:val="22"/>
          </w:rPr>
          <w:t>Agreements</w:t>
        </w:r>
        <w:r w:rsidR="00993710">
          <w:rPr>
            <w:rFonts w:ascii="Arial" w:hAnsi="Arial" w:cs="Arial"/>
            <w:sz w:val="22"/>
            <w:szCs w:val="22"/>
          </w:rPr>
          <w:t xml:space="preserve"> entered into between it and </w:t>
        </w:r>
        <w:r w:rsidR="00993710">
          <w:rPr>
            <w:rFonts w:ascii="Arial" w:hAnsi="Arial" w:cs="Arial"/>
            <w:b/>
            <w:bCs/>
            <w:sz w:val="22"/>
            <w:szCs w:val="22"/>
          </w:rPr>
          <w:t>The Company</w:t>
        </w:r>
        <w:r w:rsidR="00993710">
          <w:rPr>
            <w:rFonts w:ascii="Arial" w:hAnsi="Arial" w:cs="Arial"/>
            <w:sz w:val="22"/>
            <w:szCs w:val="22"/>
          </w:rPr>
          <w:t xml:space="preserve"> </w:t>
        </w:r>
      </w:ins>
      <w:ins w:id="567" w:author="Chris Warburton (NESO)" w:date="2025-05-12T17:04:00Z" w16du:dateUtc="2025-05-12T16:04:00Z">
        <w:r w:rsidR="0030097F">
          <w:rPr>
            <w:rFonts w:ascii="Arial" w:hAnsi="Arial" w:cs="Arial"/>
            <w:sz w:val="22"/>
            <w:szCs w:val="22"/>
          </w:rPr>
          <w:t>which</w:t>
        </w:r>
      </w:ins>
      <w:ins w:id="568" w:author="Chris Warburton (NESO)" w:date="2025-05-12T16:58:00Z" w16du:dateUtc="2025-05-12T15:58:00Z">
        <w:r w:rsidR="00993710">
          <w:rPr>
            <w:rFonts w:ascii="Arial" w:hAnsi="Arial" w:cs="Arial"/>
            <w:b/>
            <w:bCs/>
            <w:sz w:val="22"/>
            <w:szCs w:val="22"/>
          </w:rPr>
          <w:t xml:space="preserve"> </w:t>
        </w:r>
        <w:r w:rsidR="00993710" w:rsidRPr="0039062E">
          <w:rPr>
            <w:rFonts w:ascii="Arial" w:hAnsi="Arial" w:cs="Arial"/>
            <w:sz w:val="22"/>
            <w:szCs w:val="22"/>
          </w:rPr>
          <w:t>provide for the</w:t>
        </w:r>
        <w:r w:rsidR="00993710" w:rsidRPr="00D00E8F">
          <w:rPr>
            <w:rFonts w:ascii="Arial" w:hAnsi="Arial" w:cs="Arial"/>
            <w:b/>
            <w:bCs/>
            <w:sz w:val="22"/>
            <w:szCs w:val="22"/>
          </w:rPr>
          <w:t xml:space="preserve"> Construction Works </w:t>
        </w:r>
        <w:r w:rsidR="00993710" w:rsidRPr="0039062E">
          <w:rPr>
            <w:rFonts w:ascii="Arial" w:hAnsi="Arial" w:cs="Arial"/>
            <w:sz w:val="22"/>
            <w:szCs w:val="22"/>
          </w:rPr>
          <w:t>required as a consequence of more than one</w:t>
        </w:r>
        <w:r w:rsidR="00993710" w:rsidRPr="00D00E8F">
          <w:rPr>
            <w:rFonts w:ascii="Arial" w:hAnsi="Arial" w:cs="Arial"/>
            <w:b/>
            <w:bCs/>
            <w:sz w:val="22"/>
            <w:szCs w:val="22"/>
          </w:rPr>
          <w:t xml:space="preserve"> Developer</w:t>
        </w:r>
        <w:r w:rsidR="00993710">
          <w:rPr>
            <w:rFonts w:ascii="Arial" w:hAnsi="Arial" w:cs="Arial"/>
            <w:sz w:val="22"/>
            <w:szCs w:val="22"/>
          </w:rPr>
          <w:t xml:space="preserve">, where the </w:t>
        </w:r>
        <w:r w:rsidR="00993710">
          <w:rPr>
            <w:rFonts w:ascii="Arial" w:hAnsi="Arial" w:cs="Arial"/>
            <w:b/>
            <w:bCs/>
            <w:sz w:val="22"/>
            <w:szCs w:val="22"/>
          </w:rPr>
          <w:t>Milestone 1</w:t>
        </w:r>
        <w:r w:rsidR="00993710">
          <w:rPr>
            <w:rFonts w:ascii="Arial" w:hAnsi="Arial" w:cs="Arial"/>
            <w:sz w:val="22"/>
            <w:szCs w:val="22"/>
          </w:rPr>
          <w:t xml:space="preserve"> has been met in respect of any </w:t>
        </w:r>
        <w:r w:rsidR="00993710">
          <w:rPr>
            <w:rFonts w:ascii="Arial" w:hAnsi="Arial" w:cs="Arial"/>
            <w:b/>
            <w:bCs/>
            <w:sz w:val="22"/>
            <w:szCs w:val="22"/>
          </w:rPr>
          <w:t>Developer</w:t>
        </w:r>
        <w:r w:rsidR="00993710">
          <w:rPr>
            <w:rFonts w:ascii="Arial" w:hAnsi="Arial" w:cs="Arial"/>
            <w:sz w:val="22"/>
            <w:szCs w:val="22"/>
          </w:rPr>
          <w:t>;</w:t>
        </w:r>
      </w:ins>
    </w:p>
    <w:p w14:paraId="490A3DC5" w14:textId="089B4B9B" w:rsidR="00930D3B" w:rsidRDefault="0011690E">
      <w:pPr>
        <w:tabs>
          <w:tab w:val="left" w:pos="720"/>
        </w:tabs>
        <w:spacing w:line="360" w:lineRule="auto"/>
        <w:ind w:left="1440" w:hanging="1440"/>
        <w:jc w:val="both"/>
        <w:rPr>
          <w:ins w:id="569" w:author="Chris Warburton (NESO)" w:date="2025-05-12T16:57:00Z" w16du:dateUtc="2025-05-12T15:57:00Z"/>
          <w:rFonts w:ascii="Arial" w:hAnsi="Arial" w:cs="Arial"/>
          <w:sz w:val="22"/>
          <w:szCs w:val="22"/>
        </w:rPr>
      </w:pPr>
      <w:ins w:id="570" w:author="Chris Warburton (NESO)" w:date="2025-05-12T17:04:00Z" w16du:dateUtc="2025-05-12T16:04:00Z">
        <w:r>
          <w:rPr>
            <w:rFonts w:ascii="Arial" w:hAnsi="Arial" w:cs="Arial"/>
            <w:sz w:val="22"/>
            <w:szCs w:val="22"/>
          </w:rPr>
          <w:tab/>
        </w:r>
      </w:ins>
      <w:ins w:id="571" w:author="Chris Warburton (NESO)" w:date="2025-05-12T16:24:00Z" w16du:dateUtc="2025-05-12T15:24:00Z">
        <w:r w:rsidR="00883A56">
          <w:rPr>
            <w:rFonts w:ascii="Arial" w:hAnsi="Arial" w:cs="Arial"/>
            <w:sz w:val="22"/>
            <w:szCs w:val="22"/>
          </w:rPr>
          <w:t>5.1.</w:t>
        </w:r>
      </w:ins>
      <w:ins w:id="572" w:author="Chris Warburton (NESO)" w:date="2025-05-12T17:04:00Z" w16du:dateUtc="2025-05-12T16:04:00Z">
        <w:r w:rsidR="0030097F">
          <w:rPr>
            <w:rFonts w:ascii="Arial" w:hAnsi="Arial" w:cs="Arial"/>
            <w:sz w:val="22"/>
            <w:szCs w:val="22"/>
          </w:rPr>
          <w:t>3</w:t>
        </w:r>
      </w:ins>
      <w:ins w:id="573" w:author="Chris Warburton (NESO)" w:date="2025-05-12T16:24:00Z" w16du:dateUtc="2025-05-12T15:24:00Z">
        <w:r w:rsidR="00883A56">
          <w:rPr>
            <w:rFonts w:ascii="Arial" w:hAnsi="Arial" w:cs="Arial"/>
            <w:sz w:val="22"/>
            <w:szCs w:val="22"/>
          </w:rPr>
          <w:tab/>
        </w:r>
      </w:ins>
      <w:ins w:id="574" w:author="Chris Warburton (NESO)" w:date="2025-05-12T16:55:00Z" w16du:dateUtc="2025-05-12T15:55:00Z">
        <w:r w:rsidR="00F63C8D">
          <w:rPr>
            <w:rFonts w:ascii="Arial" w:hAnsi="Arial" w:cs="Arial"/>
            <w:sz w:val="22"/>
            <w:szCs w:val="22"/>
          </w:rPr>
          <w:t xml:space="preserve">the details of </w:t>
        </w:r>
        <w:r w:rsidR="00F63C8D">
          <w:rPr>
            <w:rFonts w:ascii="Arial" w:hAnsi="Arial" w:cs="Arial"/>
            <w:b/>
            <w:bCs/>
            <w:sz w:val="22"/>
            <w:szCs w:val="22"/>
          </w:rPr>
          <w:t xml:space="preserve">Construction </w:t>
        </w:r>
        <w:r w:rsidR="00F63C8D" w:rsidRPr="00E2295C">
          <w:rPr>
            <w:rFonts w:ascii="Arial" w:hAnsi="Arial" w:cs="Arial"/>
            <w:b/>
            <w:bCs/>
            <w:sz w:val="22"/>
            <w:szCs w:val="22"/>
          </w:rPr>
          <w:t>Agreements</w:t>
        </w:r>
        <w:r w:rsidR="00F63C8D">
          <w:rPr>
            <w:rFonts w:ascii="Arial" w:hAnsi="Arial" w:cs="Arial"/>
            <w:sz w:val="22"/>
            <w:szCs w:val="22"/>
          </w:rPr>
          <w:t xml:space="preserve"> entered into between it and </w:t>
        </w:r>
        <w:r w:rsidR="00F63C8D">
          <w:rPr>
            <w:rFonts w:ascii="Arial" w:hAnsi="Arial" w:cs="Arial"/>
            <w:b/>
            <w:bCs/>
            <w:sz w:val="22"/>
            <w:szCs w:val="22"/>
          </w:rPr>
          <w:t>The Company</w:t>
        </w:r>
        <w:r w:rsidR="00F63C8D">
          <w:rPr>
            <w:rFonts w:ascii="Arial" w:hAnsi="Arial" w:cs="Arial"/>
            <w:sz w:val="22"/>
            <w:szCs w:val="22"/>
          </w:rPr>
          <w:t xml:space="preserve"> wh</w:t>
        </w:r>
      </w:ins>
      <w:ins w:id="575" w:author="Chris Warburton (NESO)" w:date="2025-05-12T16:56:00Z" w16du:dateUtc="2025-05-12T15:56:00Z">
        <w:r w:rsidR="001B678D">
          <w:rPr>
            <w:rFonts w:ascii="Arial" w:hAnsi="Arial" w:cs="Arial"/>
            <w:sz w:val="22"/>
            <w:szCs w:val="22"/>
          </w:rPr>
          <w:t>ich have been terminated</w:t>
        </w:r>
      </w:ins>
      <w:ins w:id="576" w:author="Chris Warburton (NESO)" w:date="2025-05-12T16:57:00Z" w16du:dateUtc="2025-05-12T15:57:00Z">
        <w:r w:rsidR="00FA4E39">
          <w:rPr>
            <w:rFonts w:ascii="Arial" w:hAnsi="Arial" w:cs="Arial"/>
            <w:sz w:val="22"/>
            <w:szCs w:val="22"/>
          </w:rPr>
          <w:t xml:space="preserve"> or where </w:t>
        </w:r>
        <w:r w:rsidR="00FA4E39">
          <w:rPr>
            <w:rFonts w:ascii="Arial" w:hAnsi="Arial" w:cs="Arial"/>
            <w:b/>
            <w:bCs/>
            <w:sz w:val="22"/>
            <w:szCs w:val="22"/>
          </w:rPr>
          <w:t>Developer Capacity</w:t>
        </w:r>
        <w:r w:rsidR="00FA4E39">
          <w:rPr>
            <w:rFonts w:ascii="Arial" w:hAnsi="Arial" w:cs="Arial"/>
            <w:sz w:val="22"/>
            <w:szCs w:val="22"/>
          </w:rPr>
          <w:t xml:space="preserve"> has been reduced</w:t>
        </w:r>
        <w:r w:rsidR="00930D3B">
          <w:rPr>
            <w:rFonts w:ascii="Arial" w:hAnsi="Arial" w:cs="Arial"/>
            <w:sz w:val="22"/>
            <w:szCs w:val="22"/>
          </w:rPr>
          <w:t xml:space="preserve"> without</w:t>
        </w:r>
      </w:ins>
      <w:ins w:id="577" w:author="Chris Warburton (NESO)" w:date="2025-05-12T16:56:00Z" w16du:dateUtc="2025-05-12T15:56:00Z">
        <w:r w:rsidR="001B678D">
          <w:rPr>
            <w:rFonts w:ascii="Arial" w:hAnsi="Arial" w:cs="Arial"/>
            <w:sz w:val="22"/>
            <w:szCs w:val="22"/>
          </w:rPr>
          <w:t xml:space="preserve"> </w:t>
        </w:r>
      </w:ins>
      <w:ins w:id="578" w:author="Chris Warburton (NESO)" w:date="2025-05-12T16:55:00Z" w16du:dateUtc="2025-05-12T15:55:00Z">
        <w:r w:rsidR="00F63C8D" w:rsidRPr="00BB40DD">
          <w:rPr>
            <w:rFonts w:ascii="Arial" w:hAnsi="Arial" w:cs="Arial"/>
            <w:b/>
            <w:bCs/>
            <w:sz w:val="22"/>
            <w:szCs w:val="22"/>
          </w:rPr>
          <w:t>Milestone 1</w:t>
        </w:r>
        <w:r w:rsidR="00F63C8D">
          <w:rPr>
            <w:rFonts w:ascii="Arial" w:hAnsi="Arial" w:cs="Arial"/>
            <w:sz w:val="22"/>
            <w:szCs w:val="22"/>
          </w:rPr>
          <w:t xml:space="preserve"> ha</w:t>
        </w:r>
      </w:ins>
      <w:ins w:id="579" w:author="Chris Warburton (NESO)" w:date="2025-05-12T16:57:00Z" w16du:dateUtc="2025-05-12T15:57:00Z">
        <w:r w:rsidR="00930D3B">
          <w:rPr>
            <w:rFonts w:ascii="Arial" w:hAnsi="Arial" w:cs="Arial"/>
            <w:sz w:val="22"/>
            <w:szCs w:val="22"/>
          </w:rPr>
          <w:t>ving</w:t>
        </w:r>
      </w:ins>
      <w:ins w:id="580" w:author="Chris Warburton (NESO)" w:date="2025-05-12T16:55:00Z" w16du:dateUtc="2025-05-12T15:55:00Z">
        <w:r w:rsidR="00F63C8D">
          <w:rPr>
            <w:rFonts w:ascii="Arial" w:hAnsi="Arial" w:cs="Arial"/>
            <w:sz w:val="22"/>
            <w:szCs w:val="22"/>
          </w:rPr>
          <w:t xml:space="preserve"> been met</w:t>
        </w:r>
      </w:ins>
      <w:ins w:id="581" w:author="Chris Warburton (NESO)" w:date="2025-05-12T16:57:00Z" w16du:dateUtc="2025-05-12T15:57:00Z">
        <w:r w:rsidR="00930D3B">
          <w:rPr>
            <w:rFonts w:ascii="Arial" w:hAnsi="Arial" w:cs="Arial"/>
            <w:sz w:val="22"/>
            <w:szCs w:val="22"/>
          </w:rPr>
          <w:t>;</w:t>
        </w:r>
      </w:ins>
    </w:p>
    <w:p w14:paraId="170F90D6" w14:textId="22AB3779" w:rsidR="00B43AB9" w:rsidRDefault="00930D3B">
      <w:pPr>
        <w:tabs>
          <w:tab w:val="left" w:pos="720"/>
        </w:tabs>
        <w:spacing w:line="360" w:lineRule="auto"/>
        <w:ind w:left="1440" w:hanging="1440"/>
        <w:jc w:val="both"/>
        <w:rPr>
          <w:ins w:id="582" w:author="Chris Warburton (NESO)" w:date="2025-05-12T16:55:00Z" w16du:dateUtc="2025-05-12T15:55:00Z"/>
          <w:rFonts w:ascii="Arial" w:hAnsi="Arial" w:cs="Arial"/>
          <w:sz w:val="22"/>
          <w:szCs w:val="22"/>
        </w:rPr>
      </w:pPr>
      <w:ins w:id="583" w:author="Chris Warburton (NESO)" w:date="2025-05-12T16:57:00Z" w16du:dateUtc="2025-05-12T15:57:00Z">
        <w:r>
          <w:rPr>
            <w:rFonts w:ascii="Arial" w:hAnsi="Arial" w:cs="Arial"/>
            <w:sz w:val="22"/>
            <w:szCs w:val="22"/>
          </w:rPr>
          <w:tab/>
          <w:t>5.1.</w:t>
        </w:r>
      </w:ins>
      <w:ins w:id="584" w:author="Chris Warburton (NESO)" w:date="2025-05-12T17:04:00Z" w16du:dateUtc="2025-05-12T16:04:00Z">
        <w:r w:rsidR="0030097F">
          <w:rPr>
            <w:rFonts w:ascii="Arial" w:hAnsi="Arial" w:cs="Arial"/>
            <w:sz w:val="22"/>
            <w:szCs w:val="22"/>
          </w:rPr>
          <w:t>4</w:t>
        </w:r>
      </w:ins>
      <w:ins w:id="585" w:author="Chris Warburton (NESO)" w:date="2025-05-12T16:57:00Z" w16du:dateUtc="2025-05-12T15:57:00Z">
        <w:r>
          <w:rPr>
            <w:rFonts w:ascii="Arial" w:hAnsi="Arial" w:cs="Arial"/>
            <w:sz w:val="22"/>
            <w:szCs w:val="22"/>
          </w:rPr>
          <w:tab/>
        </w:r>
      </w:ins>
      <w:ins w:id="586" w:author="Chris Warburton (NESO)" w:date="2025-05-12T17:09:00Z" w16du:dateUtc="2025-05-12T16:09:00Z">
        <w:r w:rsidR="00697DC0">
          <w:rPr>
            <w:rFonts w:ascii="Arial" w:hAnsi="Arial" w:cs="Arial"/>
            <w:sz w:val="22"/>
            <w:szCs w:val="22"/>
          </w:rPr>
          <w:t>the details</w:t>
        </w:r>
      </w:ins>
      <w:ins w:id="587" w:author="Chris Warburton (NESO)" w:date="2025-05-12T17:12:00Z" w16du:dateUtc="2025-05-12T16:12:00Z">
        <w:r w:rsidR="007F11A4">
          <w:rPr>
            <w:rFonts w:ascii="Arial" w:hAnsi="Arial" w:cs="Arial"/>
            <w:sz w:val="22"/>
            <w:szCs w:val="22"/>
          </w:rPr>
          <w:t xml:space="preserve"> (</w:t>
        </w:r>
      </w:ins>
      <w:ins w:id="588" w:author="Chris Warburton (NESO)" w:date="2025-05-12T17:13:00Z" w16du:dateUtc="2025-05-12T16:13:00Z">
        <w:r w:rsidR="002D28AE">
          <w:rPr>
            <w:rFonts w:ascii="Arial" w:hAnsi="Arial" w:cs="Arial"/>
            <w:sz w:val="22"/>
            <w:szCs w:val="22"/>
          </w:rPr>
          <w:t>for</w:t>
        </w:r>
        <w:r w:rsidR="007F11A4">
          <w:rPr>
            <w:rFonts w:ascii="Arial" w:hAnsi="Arial" w:cs="Arial"/>
            <w:sz w:val="22"/>
            <w:szCs w:val="22"/>
          </w:rPr>
          <w:t xml:space="preserve"> each </w:t>
        </w:r>
        <w:r w:rsidR="007F11A4">
          <w:rPr>
            <w:rFonts w:ascii="Arial" w:hAnsi="Arial" w:cs="Arial"/>
            <w:b/>
            <w:bCs/>
            <w:sz w:val="22"/>
            <w:szCs w:val="22"/>
          </w:rPr>
          <w:t>Developer</w:t>
        </w:r>
        <w:r w:rsidR="007F11A4">
          <w:rPr>
            <w:rFonts w:ascii="Arial" w:hAnsi="Arial" w:cs="Arial"/>
            <w:sz w:val="22"/>
            <w:szCs w:val="22"/>
          </w:rPr>
          <w:t>)</w:t>
        </w:r>
      </w:ins>
      <w:ins w:id="589" w:author="Chris Warburton (NESO)" w:date="2025-05-12T17:09:00Z" w16du:dateUtc="2025-05-12T16:09:00Z">
        <w:r w:rsidR="00697DC0">
          <w:rPr>
            <w:rFonts w:ascii="Arial" w:hAnsi="Arial" w:cs="Arial"/>
            <w:sz w:val="22"/>
            <w:szCs w:val="22"/>
          </w:rPr>
          <w:t xml:space="preserve"> of </w:t>
        </w:r>
        <w:r w:rsidR="00697DC0">
          <w:rPr>
            <w:rFonts w:ascii="Arial" w:hAnsi="Arial" w:cs="Arial"/>
            <w:b/>
            <w:bCs/>
            <w:sz w:val="22"/>
            <w:szCs w:val="22"/>
          </w:rPr>
          <w:t xml:space="preserve">Construction </w:t>
        </w:r>
        <w:r w:rsidR="00697DC0" w:rsidRPr="00E2295C">
          <w:rPr>
            <w:rFonts w:ascii="Arial" w:hAnsi="Arial" w:cs="Arial"/>
            <w:b/>
            <w:bCs/>
            <w:sz w:val="22"/>
            <w:szCs w:val="22"/>
          </w:rPr>
          <w:t>Agreements</w:t>
        </w:r>
        <w:r w:rsidR="00697DC0">
          <w:rPr>
            <w:rFonts w:ascii="Arial" w:hAnsi="Arial" w:cs="Arial"/>
            <w:sz w:val="22"/>
            <w:szCs w:val="22"/>
          </w:rPr>
          <w:t xml:space="preserve"> entered into between it and </w:t>
        </w:r>
        <w:r w:rsidR="00697DC0">
          <w:rPr>
            <w:rFonts w:ascii="Arial" w:hAnsi="Arial" w:cs="Arial"/>
            <w:b/>
            <w:bCs/>
            <w:sz w:val="22"/>
            <w:szCs w:val="22"/>
          </w:rPr>
          <w:t>The Company</w:t>
        </w:r>
        <w:r w:rsidR="00697DC0">
          <w:rPr>
            <w:rFonts w:ascii="Arial" w:hAnsi="Arial" w:cs="Arial"/>
            <w:sz w:val="22"/>
            <w:szCs w:val="22"/>
          </w:rPr>
          <w:t xml:space="preserve"> </w:t>
        </w:r>
      </w:ins>
      <w:ins w:id="590" w:author="Chris Warburton (NESO)" w:date="2025-05-12T16:55:00Z" w16du:dateUtc="2025-05-12T15:55:00Z">
        <w:r w:rsidR="00F63C8D">
          <w:rPr>
            <w:rFonts w:ascii="Arial" w:hAnsi="Arial" w:cs="Arial"/>
            <w:sz w:val="22"/>
            <w:szCs w:val="22"/>
          </w:rPr>
          <w:t xml:space="preserve">where the </w:t>
        </w:r>
        <w:r w:rsidR="00F63C8D">
          <w:rPr>
            <w:rFonts w:ascii="Arial" w:hAnsi="Arial" w:cs="Arial"/>
            <w:b/>
            <w:bCs/>
            <w:sz w:val="22"/>
            <w:szCs w:val="22"/>
          </w:rPr>
          <w:t xml:space="preserve">Construction Agreement </w:t>
        </w:r>
        <w:r w:rsidR="00F63C8D" w:rsidRPr="0039062E">
          <w:rPr>
            <w:rFonts w:ascii="Arial" w:hAnsi="Arial" w:cs="Arial"/>
            <w:sz w:val="22"/>
            <w:szCs w:val="22"/>
          </w:rPr>
          <w:t>provides for the</w:t>
        </w:r>
        <w:r w:rsidR="00F63C8D" w:rsidRPr="00D00E8F">
          <w:rPr>
            <w:rFonts w:ascii="Arial" w:hAnsi="Arial" w:cs="Arial"/>
            <w:b/>
            <w:bCs/>
            <w:sz w:val="22"/>
            <w:szCs w:val="22"/>
          </w:rPr>
          <w:t xml:space="preserve"> Construction Works </w:t>
        </w:r>
        <w:r w:rsidR="00F63C8D" w:rsidRPr="0039062E">
          <w:rPr>
            <w:rFonts w:ascii="Arial" w:hAnsi="Arial" w:cs="Arial"/>
            <w:sz w:val="22"/>
            <w:szCs w:val="22"/>
          </w:rPr>
          <w:t>required as a consequence of more than one</w:t>
        </w:r>
        <w:r w:rsidR="00F63C8D" w:rsidRPr="00D00E8F">
          <w:rPr>
            <w:rFonts w:ascii="Arial" w:hAnsi="Arial" w:cs="Arial"/>
            <w:b/>
            <w:bCs/>
            <w:sz w:val="22"/>
            <w:szCs w:val="22"/>
          </w:rPr>
          <w:t xml:space="preserve"> Developer</w:t>
        </w:r>
        <w:r w:rsidR="00F63C8D">
          <w:rPr>
            <w:rFonts w:ascii="Arial" w:hAnsi="Arial" w:cs="Arial"/>
            <w:sz w:val="22"/>
            <w:szCs w:val="22"/>
          </w:rPr>
          <w:t xml:space="preserve">, </w:t>
        </w:r>
      </w:ins>
      <w:ins w:id="591" w:author="Chris Warburton (NESO)" w:date="2025-05-12T17:10:00Z" w16du:dateUtc="2025-05-12T16:10:00Z">
        <w:r w:rsidR="00021B5B">
          <w:rPr>
            <w:rFonts w:ascii="Arial" w:hAnsi="Arial" w:cs="Arial"/>
            <w:sz w:val="22"/>
            <w:szCs w:val="22"/>
          </w:rPr>
          <w:t xml:space="preserve">where </w:t>
        </w:r>
        <w:r w:rsidR="00A738E0">
          <w:rPr>
            <w:rFonts w:ascii="Arial" w:hAnsi="Arial" w:cs="Arial"/>
            <w:b/>
            <w:bCs/>
            <w:sz w:val="22"/>
            <w:szCs w:val="22"/>
          </w:rPr>
          <w:t>Develo</w:t>
        </w:r>
      </w:ins>
      <w:ins w:id="592" w:author="Chris Warburton (NESO)" w:date="2025-05-12T17:11:00Z" w16du:dateUtc="2025-05-12T16:11:00Z">
        <w:r w:rsidR="00A738E0">
          <w:rPr>
            <w:rFonts w:ascii="Arial" w:hAnsi="Arial" w:cs="Arial"/>
            <w:b/>
            <w:bCs/>
            <w:sz w:val="22"/>
            <w:szCs w:val="22"/>
          </w:rPr>
          <w:t>per</w:t>
        </w:r>
        <w:r w:rsidR="00A738E0">
          <w:rPr>
            <w:rFonts w:ascii="Arial" w:hAnsi="Arial" w:cs="Arial"/>
            <w:sz w:val="22"/>
            <w:szCs w:val="22"/>
          </w:rPr>
          <w:t xml:space="preserve"> </w:t>
        </w:r>
        <w:r w:rsidR="00A738E0">
          <w:rPr>
            <w:rFonts w:ascii="Arial" w:hAnsi="Arial" w:cs="Arial"/>
            <w:b/>
            <w:bCs/>
            <w:sz w:val="22"/>
            <w:szCs w:val="22"/>
          </w:rPr>
          <w:t xml:space="preserve">Capacity </w:t>
        </w:r>
        <w:r w:rsidR="00A738E0">
          <w:rPr>
            <w:rFonts w:ascii="Arial" w:hAnsi="Arial" w:cs="Arial"/>
            <w:sz w:val="22"/>
            <w:szCs w:val="22"/>
          </w:rPr>
          <w:t>has been reduced without</w:t>
        </w:r>
      </w:ins>
      <w:ins w:id="593" w:author="Chris Warburton (NESO)" w:date="2025-05-12T17:08:00Z" w16du:dateUtc="2025-05-12T16:08:00Z">
        <w:r w:rsidR="0088704A">
          <w:rPr>
            <w:rFonts w:ascii="Arial" w:hAnsi="Arial" w:cs="Arial"/>
            <w:sz w:val="22"/>
            <w:szCs w:val="22"/>
          </w:rPr>
          <w:t xml:space="preserve"> </w:t>
        </w:r>
        <w:r w:rsidR="0088704A" w:rsidRPr="00BB40DD">
          <w:rPr>
            <w:rFonts w:ascii="Arial" w:hAnsi="Arial" w:cs="Arial"/>
            <w:b/>
            <w:bCs/>
            <w:sz w:val="22"/>
            <w:szCs w:val="22"/>
          </w:rPr>
          <w:t>Milestone 1</w:t>
        </w:r>
        <w:r w:rsidR="0088704A">
          <w:rPr>
            <w:rFonts w:ascii="Arial" w:hAnsi="Arial" w:cs="Arial"/>
            <w:sz w:val="22"/>
            <w:szCs w:val="22"/>
          </w:rPr>
          <w:t xml:space="preserve"> having been met</w:t>
        </w:r>
      </w:ins>
      <w:ins w:id="594" w:author="Chris Warburton (NESO)" w:date="2025-05-12T16:55:00Z" w16du:dateUtc="2025-05-12T15:55:00Z">
        <w:r w:rsidR="00F63C8D">
          <w:rPr>
            <w:rFonts w:ascii="Arial" w:hAnsi="Arial" w:cs="Arial"/>
            <w:sz w:val="22"/>
            <w:szCs w:val="22"/>
          </w:rPr>
          <w:t>.</w:t>
        </w:r>
      </w:ins>
      <w:ins w:id="595" w:author="Chris Warburton (NESO)" w:date="2025-05-12T17:09:00Z" w16du:dateUtc="2025-05-12T16:09:00Z">
        <w:r w:rsidR="00EA4C66">
          <w:rPr>
            <w:rFonts w:ascii="Arial" w:hAnsi="Arial" w:cs="Arial"/>
            <w:sz w:val="22"/>
            <w:szCs w:val="22"/>
          </w:rPr>
          <w:t xml:space="preserve"> </w:t>
        </w:r>
      </w:ins>
    </w:p>
    <w:p w14:paraId="5CE5C379" w14:textId="523DB087" w:rsidR="005208B0" w:rsidRDefault="00501C30" w:rsidP="00501C30">
      <w:pPr>
        <w:tabs>
          <w:tab w:val="left" w:pos="720"/>
        </w:tabs>
        <w:spacing w:line="360" w:lineRule="auto"/>
        <w:jc w:val="both"/>
        <w:rPr>
          <w:ins w:id="596" w:author="Chris Warburton (NESO)" w:date="2025-05-12T17:14:00Z" w16du:dateUtc="2025-05-12T16:14:00Z"/>
          <w:rFonts w:ascii="Arial" w:hAnsi="Arial" w:cs="Arial"/>
          <w:sz w:val="22"/>
          <w:szCs w:val="22"/>
        </w:rPr>
      </w:pPr>
      <w:ins w:id="597" w:author="Chris Warburton (NESO)" w:date="2025-05-12T16:55:00Z" w16du:dateUtc="2025-05-12T15:55:00Z">
        <w:r>
          <w:rPr>
            <w:rFonts w:ascii="Arial" w:hAnsi="Arial" w:cs="Arial"/>
            <w:sz w:val="22"/>
            <w:szCs w:val="22"/>
          </w:rPr>
          <w:tab/>
          <w:t xml:space="preserve">in each case </w:t>
        </w:r>
      </w:ins>
      <w:ins w:id="598" w:author="Chris Warburton (NESO)" w:date="2025-05-13T10:56:00Z" w16du:dateUtc="2025-05-13T09:56:00Z">
        <w:r w:rsidR="00E13100">
          <w:rPr>
            <w:rFonts w:ascii="Arial" w:hAnsi="Arial" w:cs="Arial"/>
            <w:sz w:val="22"/>
            <w:szCs w:val="22"/>
          </w:rPr>
          <w:t>in respect of</w:t>
        </w:r>
      </w:ins>
      <w:ins w:id="599" w:author="Chris Warburton (NESO)" w:date="2025-05-12T16:55:00Z" w16du:dateUtc="2025-05-12T15:55:00Z">
        <w:r>
          <w:rPr>
            <w:rFonts w:ascii="Arial" w:hAnsi="Arial" w:cs="Arial"/>
            <w:sz w:val="22"/>
            <w:szCs w:val="22"/>
          </w:rPr>
          <w:t xml:space="preserve"> the</w:t>
        </w:r>
      </w:ins>
      <w:ins w:id="600" w:author="Chris Warburton (NESO)" w:date="2025-05-13T10:57:00Z" w16du:dateUtc="2025-05-13T09:57:00Z">
        <w:r w:rsidR="00E13100">
          <w:rPr>
            <w:rFonts w:ascii="Arial" w:hAnsi="Arial" w:cs="Arial"/>
            <w:sz w:val="22"/>
            <w:szCs w:val="22"/>
          </w:rPr>
          <w:t xml:space="preserve"> </w:t>
        </w:r>
        <w:r w:rsidR="00E13100">
          <w:rPr>
            <w:rFonts w:ascii="Arial" w:hAnsi="Arial" w:cs="Arial"/>
            <w:b/>
            <w:bCs/>
            <w:sz w:val="22"/>
            <w:szCs w:val="22"/>
          </w:rPr>
          <w:t>PCF Distribution Notice Period</w:t>
        </w:r>
      </w:ins>
      <w:ins w:id="601" w:author="Chris Warburton (NESO)" w:date="2025-05-12T16:55:00Z" w16du:dateUtc="2025-05-12T15:55:00Z">
        <w:r>
          <w:rPr>
            <w:rFonts w:ascii="Arial" w:hAnsi="Arial" w:cs="Arial"/>
            <w:sz w:val="22"/>
            <w:szCs w:val="22"/>
          </w:rPr>
          <w:t>.</w:t>
        </w:r>
      </w:ins>
    </w:p>
    <w:p w14:paraId="10FF9ABD" w14:textId="51CC6B82" w:rsidR="00501C30" w:rsidRDefault="005208B0">
      <w:pPr>
        <w:tabs>
          <w:tab w:val="left" w:pos="720"/>
        </w:tabs>
        <w:spacing w:line="360" w:lineRule="auto"/>
        <w:ind w:left="720" w:hanging="720"/>
        <w:jc w:val="both"/>
        <w:rPr>
          <w:ins w:id="602" w:author="Chris Warburton (NESO)" w:date="2025-05-13T13:29:00Z" w16du:dateUtc="2025-05-13T12:29:00Z"/>
          <w:rFonts w:ascii="Arial" w:hAnsi="Arial" w:cs="Arial"/>
          <w:sz w:val="22"/>
          <w:szCs w:val="22"/>
        </w:rPr>
      </w:pPr>
      <w:ins w:id="603" w:author="Chris Warburton (NESO)" w:date="2025-05-12T17:14:00Z" w16du:dateUtc="2025-05-12T16:14:00Z">
        <w:r>
          <w:rPr>
            <w:rFonts w:ascii="Arial" w:hAnsi="Arial" w:cs="Arial"/>
            <w:sz w:val="22"/>
            <w:szCs w:val="22"/>
          </w:rPr>
          <w:t>5.2</w:t>
        </w:r>
        <w:r>
          <w:rPr>
            <w:rFonts w:ascii="Arial" w:hAnsi="Arial" w:cs="Arial"/>
            <w:sz w:val="22"/>
            <w:szCs w:val="22"/>
          </w:rPr>
          <w:tab/>
        </w:r>
      </w:ins>
      <w:ins w:id="604" w:author="Chris Warburton (NESO)" w:date="2025-05-12T17:18:00Z" w16du:dateUtc="2025-05-12T16:18:00Z">
        <w:r w:rsidR="00BE7C75">
          <w:rPr>
            <w:rFonts w:ascii="Arial" w:hAnsi="Arial" w:cs="Arial"/>
            <w:sz w:val="22"/>
            <w:szCs w:val="22"/>
          </w:rPr>
          <w:t xml:space="preserve">Each owner/operator of a </w:t>
        </w:r>
        <w:r w:rsidR="00BE7C75">
          <w:rPr>
            <w:rFonts w:ascii="Arial" w:hAnsi="Arial" w:cs="Arial"/>
            <w:b/>
            <w:bCs/>
            <w:sz w:val="22"/>
            <w:szCs w:val="22"/>
          </w:rPr>
          <w:t xml:space="preserve">Distribution System </w:t>
        </w:r>
        <w:r w:rsidR="00BE7C75">
          <w:rPr>
            <w:rFonts w:ascii="Arial" w:hAnsi="Arial" w:cs="Arial"/>
            <w:sz w:val="22"/>
            <w:szCs w:val="22"/>
          </w:rPr>
          <w:t>must provide the information set out</w:t>
        </w:r>
        <w:r w:rsidR="00024424">
          <w:rPr>
            <w:rFonts w:ascii="Arial" w:hAnsi="Arial" w:cs="Arial"/>
            <w:sz w:val="22"/>
            <w:szCs w:val="22"/>
          </w:rPr>
          <w:t xml:space="preserve"> in Paragraph 5.</w:t>
        </w:r>
      </w:ins>
      <w:ins w:id="605" w:author="Chris Warburton (NESO)" w:date="2025-05-13T08:46:00Z" w16du:dateUtc="2025-05-13T07:46:00Z">
        <w:r w:rsidR="00F041E7">
          <w:rPr>
            <w:rFonts w:ascii="Arial" w:hAnsi="Arial" w:cs="Arial"/>
            <w:sz w:val="22"/>
            <w:szCs w:val="22"/>
          </w:rPr>
          <w:t>1</w:t>
        </w:r>
      </w:ins>
      <w:ins w:id="606" w:author="Chris Warburton (NESO)" w:date="2025-05-12T17:18:00Z" w16du:dateUtc="2025-05-12T16:18:00Z">
        <w:r w:rsidR="00024424">
          <w:rPr>
            <w:rFonts w:ascii="Arial" w:hAnsi="Arial" w:cs="Arial"/>
            <w:sz w:val="22"/>
            <w:szCs w:val="22"/>
          </w:rPr>
          <w:t xml:space="preserve"> </w:t>
        </w:r>
      </w:ins>
      <w:ins w:id="607" w:author="Chris Warburton (NESO)" w:date="2025-05-12T17:19:00Z" w16du:dateUtc="2025-05-12T16:19:00Z">
        <w:r w:rsidR="00BA3612">
          <w:rPr>
            <w:rFonts w:ascii="Arial" w:hAnsi="Arial" w:cs="Arial"/>
            <w:sz w:val="22"/>
            <w:szCs w:val="22"/>
          </w:rPr>
          <w:t xml:space="preserve">in such form, </w:t>
        </w:r>
      </w:ins>
      <w:ins w:id="608" w:author="Chris Warburton (NESO)" w:date="2025-05-12T17:18:00Z" w16du:dateUtc="2025-05-12T16:18:00Z">
        <w:r w:rsidR="00024424">
          <w:rPr>
            <w:rFonts w:ascii="Arial" w:hAnsi="Arial" w:cs="Arial"/>
            <w:sz w:val="22"/>
            <w:szCs w:val="22"/>
          </w:rPr>
          <w:t xml:space="preserve">and promptly provide such further </w:t>
        </w:r>
      </w:ins>
      <w:ins w:id="609" w:author="Chris Warburton (NESO)" w:date="2025-05-12T17:19:00Z" w16du:dateUtc="2025-05-12T16:19:00Z">
        <w:r w:rsidR="00BA3612">
          <w:rPr>
            <w:rFonts w:ascii="Arial" w:hAnsi="Arial" w:cs="Arial"/>
            <w:sz w:val="22"/>
            <w:szCs w:val="22"/>
          </w:rPr>
          <w:t xml:space="preserve">clarificatory </w:t>
        </w:r>
      </w:ins>
      <w:ins w:id="610" w:author="Chris Warburton (NESO)" w:date="2025-05-12T17:18:00Z" w16du:dateUtc="2025-05-12T16:18:00Z">
        <w:r w:rsidR="00024424">
          <w:rPr>
            <w:rFonts w:ascii="Arial" w:hAnsi="Arial" w:cs="Arial"/>
            <w:sz w:val="22"/>
            <w:szCs w:val="22"/>
          </w:rPr>
          <w:t>information</w:t>
        </w:r>
      </w:ins>
      <w:ins w:id="611" w:author="Chris Warburton (NESO)" w:date="2025-05-12T17:19:00Z" w16du:dateUtc="2025-05-12T16:19:00Z">
        <w:r w:rsidR="00BA3612">
          <w:rPr>
            <w:rFonts w:ascii="Arial" w:hAnsi="Arial" w:cs="Arial"/>
            <w:sz w:val="22"/>
            <w:szCs w:val="22"/>
          </w:rPr>
          <w:t>,</w:t>
        </w:r>
      </w:ins>
      <w:ins w:id="612" w:author="Chris Warburton (NESO)" w:date="2025-05-12T17:18:00Z" w16du:dateUtc="2025-05-12T16:18:00Z">
        <w:r w:rsidR="00024424">
          <w:rPr>
            <w:rFonts w:ascii="Arial" w:hAnsi="Arial" w:cs="Arial"/>
            <w:sz w:val="22"/>
            <w:szCs w:val="22"/>
          </w:rPr>
          <w:t xml:space="preserve"> as </w:t>
        </w:r>
        <w:r w:rsidR="00024424">
          <w:rPr>
            <w:rFonts w:ascii="Arial" w:hAnsi="Arial" w:cs="Arial"/>
            <w:b/>
            <w:bCs/>
            <w:sz w:val="22"/>
            <w:szCs w:val="22"/>
          </w:rPr>
          <w:t xml:space="preserve">The Company </w:t>
        </w:r>
      </w:ins>
      <w:ins w:id="613" w:author="Chris Warburton (NESO)" w:date="2025-05-12T19:55:00Z" w16du:dateUtc="2025-05-12T18:55:00Z">
        <w:r w:rsidR="005766A4">
          <w:rPr>
            <w:rFonts w:ascii="Arial" w:hAnsi="Arial" w:cs="Arial"/>
            <w:sz w:val="22"/>
            <w:szCs w:val="22"/>
          </w:rPr>
          <w:t>has</w:t>
        </w:r>
      </w:ins>
      <w:ins w:id="614" w:author="Chris Warburton (NESO)" w:date="2025-05-12T17:18:00Z" w16du:dateUtc="2025-05-12T16:18:00Z">
        <w:r w:rsidR="00024424">
          <w:rPr>
            <w:rFonts w:ascii="Arial" w:hAnsi="Arial" w:cs="Arial"/>
            <w:sz w:val="22"/>
            <w:szCs w:val="22"/>
          </w:rPr>
          <w:t xml:space="preserve"> reasonably request</w:t>
        </w:r>
      </w:ins>
      <w:ins w:id="615" w:author="Chris Warburton (NESO)" w:date="2025-05-12T19:55:00Z" w16du:dateUtc="2025-05-12T18:55:00Z">
        <w:r w:rsidR="005766A4">
          <w:rPr>
            <w:rFonts w:ascii="Arial" w:hAnsi="Arial" w:cs="Arial"/>
            <w:sz w:val="22"/>
            <w:szCs w:val="22"/>
          </w:rPr>
          <w:t>ed</w:t>
        </w:r>
      </w:ins>
      <w:ins w:id="616" w:author="Chris Warburton (NESO)" w:date="2025-05-12T17:14:00Z" w16du:dateUtc="2025-05-12T16:14:00Z">
        <w:r>
          <w:rPr>
            <w:rFonts w:ascii="Arial" w:hAnsi="Arial" w:cs="Arial"/>
            <w:sz w:val="22"/>
            <w:szCs w:val="22"/>
          </w:rPr>
          <w:t>.</w:t>
        </w:r>
      </w:ins>
    </w:p>
    <w:p w14:paraId="0621FF28" w14:textId="77777777" w:rsidR="00286C37" w:rsidRDefault="00286C37">
      <w:pPr>
        <w:tabs>
          <w:tab w:val="left" w:pos="720"/>
        </w:tabs>
        <w:spacing w:line="360" w:lineRule="auto"/>
        <w:ind w:left="720" w:hanging="720"/>
        <w:jc w:val="both"/>
        <w:rPr>
          <w:ins w:id="617" w:author="Chris Warburton (NESO)" w:date="2025-05-13T13:29:00Z" w16du:dateUtc="2025-05-13T12:29:00Z"/>
          <w:rFonts w:ascii="Arial" w:hAnsi="Arial" w:cs="Arial"/>
          <w:sz w:val="22"/>
          <w:szCs w:val="22"/>
        </w:rPr>
      </w:pPr>
    </w:p>
    <w:p w14:paraId="293E7803" w14:textId="39E33F0A" w:rsidR="00286C37" w:rsidRPr="002B73FB" w:rsidRDefault="00286C37">
      <w:pPr>
        <w:tabs>
          <w:tab w:val="left" w:pos="0"/>
        </w:tabs>
        <w:spacing w:line="360" w:lineRule="auto"/>
        <w:jc w:val="both"/>
        <w:rPr>
          <w:ins w:id="618" w:author="Chris Warburton (NESO)" w:date="2025-05-12T16:49:00Z" w16du:dateUtc="2025-05-12T15:49:00Z"/>
          <w:rFonts w:ascii="Arial" w:hAnsi="Arial" w:cs="Arial"/>
          <w:i/>
          <w:iCs/>
          <w:sz w:val="22"/>
          <w:szCs w:val="22"/>
          <w:rPrChange w:id="619" w:author="Chris Warburton (NESO)" w:date="2025-05-13T13:30:00Z" w16du:dateUtc="2025-05-13T12:30:00Z">
            <w:rPr>
              <w:ins w:id="620" w:author="Chris Warburton (NESO)" w:date="2025-05-12T16:49:00Z" w16du:dateUtc="2025-05-12T15:49:00Z"/>
              <w:rFonts w:ascii="Arial" w:hAnsi="Arial" w:cs="Arial"/>
              <w:sz w:val="22"/>
              <w:szCs w:val="22"/>
            </w:rPr>
          </w:rPrChange>
        </w:rPr>
        <w:pPrChange w:id="621" w:author="Chris Warburton (NESO)" w:date="2025-05-13T13:30:00Z" w16du:dateUtc="2025-05-13T12:30:00Z">
          <w:pPr>
            <w:tabs>
              <w:tab w:val="left" w:pos="720"/>
            </w:tabs>
            <w:spacing w:line="360" w:lineRule="auto"/>
            <w:ind w:left="1440" w:hanging="1440"/>
            <w:jc w:val="both"/>
          </w:pPr>
        </w:pPrChange>
      </w:pPr>
      <w:ins w:id="622" w:author="Chris Warburton (NESO)" w:date="2025-05-13T13:29:00Z" w16du:dateUtc="2025-05-13T12:29:00Z">
        <w:r w:rsidRPr="00E84CD9">
          <w:rPr>
            <w:rFonts w:ascii="Arial" w:hAnsi="Arial" w:cs="Arial"/>
            <w:i/>
            <w:iCs/>
            <w:sz w:val="22"/>
            <w:szCs w:val="22"/>
            <w:highlight w:val="yellow"/>
            <w:rPrChange w:id="623" w:author="Chris Warburton (NESO)" w:date="2025-05-13T13:34:00Z" w16du:dateUtc="2025-05-13T12:34:00Z">
              <w:rPr>
                <w:rFonts w:ascii="Arial" w:hAnsi="Arial" w:cs="Arial"/>
                <w:sz w:val="22"/>
                <w:szCs w:val="22"/>
              </w:rPr>
            </w:rPrChange>
          </w:rPr>
          <w:t xml:space="preserve">[Drafting Note – Further consideration needed to information </w:t>
        </w:r>
        <w:r w:rsidR="002B73FB" w:rsidRPr="00E84CD9">
          <w:rPr>
            <w:rFonts w:ascii="Arial" w:hAnsi="Arial" w:cs="Arial"/>
            <w:i/>
            <w:iCs/>
            <w:sz w:val="22"/>
            <w:szCs w:val="22"/>
            <w:highlight w:val="yellow"/>
            <w:rPrChange w:id="624" w:author="Chris Warburton (NESO)" w:date="2025-05-13T13:34:00Z" w16du:dateUtc="2025-05-13T12:34:00Z">
              <w:rPr>
                <w:rFonts w:ascii="Arial" w:hAnsi="Arial" w:cs="Arial"/>
                <w:sz w:val="22"/>
                <w:szCs w:val="22"/>
              </w:rPr>
            </w:rPrChange>
          </w:rPr>
          <w:t>neede</w:t>
        </w:r>
      </w:ins>
      <w:ins w:id="625" w:author="Chris Warburton (NESO)" w:date="2025-05-13T13:30:00Z" w16du:dateUtc="2025-05-13T12:30:00Z">
        <w:r w:rsidR="002B73FB" w:rsidRPr="00E84CD9">
          <w:rPr>
            <w:rFonts w:ascii="Arial" w:hAnsi="Arial" w:cs="Arial"/>
            <w:i/>
            <w:iCs/>
            <w:sz w:val="22"/>
            <w:szCs w:val="22"/>
            <w:highlight w:val="yellow"/>
            <w:rPrChange w:id="626" w:author="Chris Warburton (NESO)" w:date="2025-05-13T13:34:00Z" w16du:dateUtc="2025-05-13T12:34:00Z">
              <w:rPr>
                <w:rFonts w:ascii="Arial" w:hAnsi="Arial" w:cs="Arial"/>
                <w:sz w:val="22"/>
                <w:szCs w:val="22"/>
              </w:rPr>
            </w:rPrChange>
          </w:rPr>
          <w:t>d to be provided to NESO</w:t>
        </w:r>
        <w:r w:rsidR="002B73FB" w:rsidRPr="00E84CD9">
          <w:rPr>
            <w:rFonts w:ascii="Arial" w:hAnsi="Arial" w:cs="Arial"/>
            <w:i/>
            <w:iCs/>
            <w:sz w:val="22"/>
            <w:szCs w:val="22"/>
            <w:highlight w:val="yellow"/>
            <w:rPrChange w:id="627" w:author="Chris Warburton (NESO)" w:date="2025-05-13T13:34:00Z" w16du:dateUtc="2025-05-13T12:34:00Z">
              <w:rPr>
                <w:rFonts w:ascii="Arial" w:hAnsi="Arial" w:cs="Arial"/>
                <w:i/>
                <w:iCs/>
                <w:sz w:val="22"/>
                <w:szCs w:val="22"/>
              </w:rPr>
            </w:rPrChange>
          </w:rPr>
          <w:t xml:space="preserve"> by DNOs to allow NESO to determine which embedded projects are out of scope of the PCF under para 4.4 above. To be included in next draft.]</w:t>
        </w:r>
      </w:ins>
    </w:p>
    <w:p w14:paraId="2A26F2E0" w14:textId="68EE7A97" w:rsidR="005B466C" w:rsidRDefault="005B466C">
      <w:pPr>
        <w:rPr>
          <w:ins w:id="628" w:author="Chris Warburton (NESO)" w:date="2025-05-13T08:49:00Z" w16du:dateUtc="2025-05-13T07:49:00Z"/>
          <w:rFonts w:ascii="Arial" w:hAnsi="Arial" w:cs="Arial"/>
          <w:sz w:val="22"/>
          <w:szCs w:val="22"/>
        </w:rPr>
      </w:pPr>
      <w:ins w:id="629" w:author="Chris Warburton (NESO)" w:date="2025-05-13T08:49:00Z" w16du:dateUtc="2025-05-13T07:49:00Z">
        <w:r>
          <w:rPr>
            <w:rFonts w:ascii="Arial" w:hAnsi="Arial" w:cs="Arial"/>
            <w:sz w:val="22"/>
            <w:szCs w:val="22"/>
          </w:rPr>
          <w:br w:type="page"/>
        </w:r>
      </w:ins>
    </w:p>
    <w:p w14:paraId="1FE1D829" w14:textId="77777777" w:rsidR="000D15CC" w:rsidRDefault="000D15CC">
      <w:pPr>
        <w:tabs>
          <w:tab w:val="left" w:pos="720"/>
        </w:tabs>
        <w:spacing w:line="360" w:lineRule="auto"/>
        <w:ind w:left="1440" w:hanging="1440"/>
        <w:jc w:val="both"/>
        <w:rPr>
          <w:ins w:id="630" w:author="Chris Warburton (NESO)" w:date="2025-05-08T08:43:00Z" w16du:dateUtc="2025-05-08T07:43:00Z"/>
          <w:rFonts w:ascii="Arial" w:hAnsi="Arial" w:cs="Arial"/>
          <w:sz w:val="22"/>
          <w:szCs w:val="22"/>
        </w:rPr>
        <w:pPrChange w:id="631" w:author="Chris Warburton (NESO)" w:date="2025-05-12T20:04:00Z" w16du:dateUtc="2025-05-12T19:04:00Z">
          <w:pPr>
            <w:tabs>
              <w:tab w:val="left" w:pos="720"/>
            </w:tabs>
            <w:spacing w:line="360" w:lineRule="auto"/>
            <w:ind w:left="720" w:hanging="720"/>
            <w:jc w:val="both"/>
          </w:pPr>
        </w:pPrChange>
      </w:pPr>
    </w:p>
    <w:p w14:paraId="3340567D" w14:textId="7BBCF79E" w:rsidR="000D15CC" w:rsidRDefault="000D15CC" w:rsidP="000D15CC">
      <w:pPr>
        <w:rPr>
          <w:ins w:id="632" w:author="Chris Warburton (NESO)" w:date="2025-05-08T08:43:00Z" w16du:dateUtc="2025-05-08T07:43:00Z"/>
          <w:rFonts w:ascii="Arial" w:hAnsi="Arial" w:cs="Arial"/>
          <w:b/>
          <w:bCs/>
          <w:sz w:val="20"/>
          <w:szCs w:val="20"/>
        </w:rPr>
      </w:pPr>
    </w:p>
    <w:p w14:paraId="00CFBA84" w14:textId="6FDFA513" w:rsidR="00FD6F01" w:rsidRPr="00E84CD9" w:rsidRDefault="000F714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633" w:author="Chris Warburton (NESO)" w:date="2025-05-08T08:39:00Z" w16du:dateUtc="2025-05-08T07:39:00Z"/>
          <w:rFonts w:ascii="Arial" w:hAnsi="Arial" w:cs="Arial"/>
          <w:sz w:val="22"/>
          <w:szCs w:val="22"/>
          <w:u w:val="single"/>
          <w:rPrChange w:id="634" w:author="Chris Warburton (NESO)" w:date="2025-05-13T13:34:00Z" w16du:dateUtc="2025-05-13T12:34:00Z">
            <w:rPr>
              <w:ins w:id="635" w:author="Chris Warburton (NESO)" w:date="2025-05-08T08:39:00Z" w16du:dateUtc="2025-05-08T07:39:00Z"/>
              <w:rFonts w:ascii="Arial" w:hAnsi="Arial" w:cs="Arial"/>
              <w:sz w:val="22"/>
              <w:szCs w:val="22"/>
            </w:rPr>
          </w:rPrChange>
        </w:rPr>
      </w:pPr>
      <w:r w:rsidRPr="00E84CD9">
        <w:rPr>
          <w:rFonts w:ascii="Arial" w:hAnsi="Arial" w:cs="Arial"/>
          <w:sz w:val="22"/>
          <w:szCs w:val="22"/>
          <w:u w:val="single"/>
          <w:rPrChange w:id="636" w:author="Chris Warburton (NESO)" w:date="2025-05-13T13:34:00Z" w16du:dateUtc="2025-05-13T12:34:00Z">
            <w:rPr>
              <w:rFonts w:ascii="Arial" w:hAnsi="Arial" w:cs="Arial"/>
              <w:sz w:val="20"/>
              <w:szCs w:val="20"/>
            </w:rPr>
          </w:rPrChange>
        </w:rPr>
        <w:t>R</w:t>
      </w:r>
      <w:r w:rsidRPr="00E84CD9">
        <w:rPr>
          <w:rFonts w:ascii="Arial" w:hAnsi="Arial" w:cs="Arial"/>
          <w:sz w:val="22"/>
          <w:szCs w:val="22"/>
          <w:u w:val="single"/>
          <w:rPrChange w:id="637" w:author="Chris Warburton (NESO)" w:date="2025-05-13T13:34:00Z" w16du:dateUtc="2025-05-13T12:34:00Z">
            <w:rPr>
              <w:rFonts w:ascii="Arial" w:hAnsi="Arial" w:cs="Arial"/>
              <w:sz w:val="22"/>
              <w:szCs w:val="22"/>
            </w:rPr>
          </w:rPrChange>
        </w:rPr>
        <w:t xml:space="preserve">elevant definition extracts from </w:t>
      </w:r>
      <w:r w:rsidR="00E84CD9">
        <w:rPr>
          <w:rFonts w:ascii="Arial" w:hAnsi="Arial" w:cs="Arial"/>
          <w:sz w:val="22"/>
          <w:szCs w:val="22"/>
          <w:u w:val="single"/>
        </w:rPr>
        <w:t xml:space="preserve">CUSC </w:t>
      </w:r>
      <w:r w:rsidRPr="00E84CD9">
        <w:rPr>
          <w:rFonts w:ascii="Arial" w:hAnsi="Arial" w:cs="Arial"/>
          <w:sz w:val="22"/>
          <w:szCs w:val="22"/>
          <w:u w:val="single"/>
          <w:rPrChange w:id="638" w:author="Chris Warburton (NESO)" w:date="2025-05-13T13:34:00Z" w16du:dateUtc="2025-05-13T12:34:00Z">
            <w:rPr>
              <w:rFonts w:ascii="Arial" w:hAnsi="Arial" w:cs="Arial"/>
              <w:sz w:val="22"/>
              <w:szCs w:val="22"/>
            </w:rPr>
          </w:rPrChange>
        </w:rPr>
        <w:t>Section 11</w:t>
      </w:r>
    </w:p>
    <w:p w14:paraId="26C075A7" w14:textId="77777777" w:rsidR="006C6A66"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639" w:author="Chris Warburton (NESO)" w:date="2025-05-08T08:39:00Z" w16du:dateUtc="2025-05-08T07:39:00Z"/>
          <w:rFonts w:ascii="Arial" w:hAnsi="Arial" w:cs="Arial"/>
          <w:sz w:val="22"/>
          <w:szCs w:val="22"/>
        </w:rPr>
      </w:pPr>
    </w:p>
    <w:tbl>
      <w:tblPr>
        <w:tblStyle w:val="TableGrid"/>
        <w:tblW w:w="8647" w:type="dxa"/>
        <w:tblInd w:w="-5" w:type="dxa"/>
        <w:tblLook w:val="04A0" w:firstRow="1" w:lastRow="0" w:firstColumn="1" w:lastColumn="0" w:noHBand="0" w:noVBand="1"/>
        <w:tblPrChange w:id="640" w:author="Chris Warburton (NESO)" w:date="2025-05-08T08:46:00Z" w16du:dateUtc="2025-05-08T07:46:00Z">
          <w:tblPr>
            <w:tblStyle w:val="TableGrid"/>
            <w:tblW w:w="0" w:type="auto"/>
            <w:tblInd w:w="2127" w:type="dxa"/>
            <w:tblLook w:val="04A0" w:firstRow="1" w:lastRow="0" w:firstColumn="1" w:lastColumn="0" w:noHBand="0" w:noVBand="1"/>
          </w:tblPr>
        </w:tblPrChange>
      </w:tblPr>
      <w:tblGrid>
        <w:gridCol w:w="2268"/>
        <w:gridCol w:w="6379"/>
        <w:tblGridChange w:id="641">
          <w:tblGrid>
            <w:gridCol w:w="2268"/>
            <w:gridCol w:w="6379"/>
            <w:gridCol w:w="6277"/>
            <w:gridCol w:w="3164"/>
            <w:gridCol w:w="3163"/>
          </w:tblGrid>
        </w:tblGridChange>
      </w:tblGrid>
      <w:tr w:rsidR="007F6086" w14:paraId="72A7AA2E" w14:textId="77777777" w:rsidTr="00D842B7">
        <w:trPr>
          <w:ins w:id="642" w:author="Chris Warburton (NESO)" w:date="2025-05-08T08:45:00Z"/>
          <w:trPrChange w:id="643" w:author="Chris Warburton (NESO)" w:date="2025-05-08T08:46:00Z" w16du:dateUtc="2025-05-08T07:46:00Z">
            <w:trPr>
              <w:gridBefore w:val="3"/>
            </w:trPr>
          </w:trPrChange>
        </w:trPr>
        <w:tc>
          <w:tcPr>
            <w:tcW w:w="2268" w:type="dxa"/>
            <w:tcPrChange w:id="644" w:author="Chris Warburton (NESO)" w:date="2025-05-08T08:46:00Z" w16du:dateUtc="2025-05-08T07:46:00Z">
              <w:tcPr>
                <w:tcW w:w="3164" w:type="dxa"/>
              </w:tcPr>
            </w:tcPrChange>
          </w:tcPr>
          <w:p w14:paraId="5853D08E" w14:textId="449A3EDA" w:rsidR="007F6086" w:rsidRPr="005B70F9" w:rsidRDefault="007F6086" w:rsidP="007F60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645" w:author="Chris Warburton (NESO)" w:date="2025-05-08T08:45:00Z" w16du:dateUtc="2025-05-08T07:45:00Z"/>
                <w:rFonts w:ascii="Arial" w:hAnsi="Arial" w:cs="Arial"/>
                <w:sz w:val="22"/>
                <w:szCs w:val="22"/>
              </w:rPr>
            </w:pPr>
            <w:ins w:id="646" w:author="Chris Warburton (NESO)" w:date="2025-05-08T08:45:00Z" w16du:dateUtc="2025-05-08T07:45:00Z">
              <w:r w:rsidRPr="005B70F9">
                <w:rPr>
                  <w:rFonts w:ascii="Arial" w:hAnsi="Arial" w:cs="Arial"/>
                  <w:sz w:val="22"/>
                  <w:szCs w:val="22"/>
                  <w:rPrChange w:id="647" w:author="Chris Warburton (NESO)" w:date="2025-05-08T08:47:00Z" w16du:dateUtc="2025-05-08T07:47:00Z">
                    <w:rPr>
                      <w:rFonts w:ascii="Arial" w:hAnsi="Arial" w:cs="Arial"/>
                    </w:rPr>
                  </w:rPrChange>
                </w:rPr>
                <w:t>"</w:t>
              </w:r>
              <w:r w:rsidRPr="005B70F9">
                <w:rPr>
                  <w:rFonts w:ascii="Arial" w:hAnsi="Arial" w:cs="Arial"/>
                  <w:b/>
                  <w:sz w:val="22"/>
                  <w:szCs w:val="22"/>
                  <w:rPrChange w:id="648" w:author="Chris Warburton (NESO)" w:date="2025-05-08T08:47:00Z" w16du:dateUtc="2025-05-08T07:47:00Z">
                    <w:rPr>
                      <w:rFonts w:ascii="Arial" w:hAnsi="Arial" w:cs="Arial"/>
                      <w:b/>
                    </w:rPr>
                  </w:rPrChange>
                </w:rPr>
                <w:t>Applicable PCF"</w:t>
              </w:r>
            </w:ins>
          </w:p>
        </w:tc>
        <w:tc>
          <w:tcPr>
            <w:tcW w:w="6379" w:type="dxa"/>
            <w:tcPrChange w:id="649" w:author="Chris Warburton (NESO)" w:date="2025-05-08T08:46:00Z" w16du:dateUtc="2025-05-08T07:46:00Z">
              <w:tcPr>
                <w:tcW w:w="3163" w:type="dxa"/>
              </w:tcPr>
            </w:tcPrChange>
          </w:tcPr>
          <w:p w14:paraId="2274B746" w14:textId="17BDC75B" w:rsidR="007F6086" w:rsidRPr="005B70F9" w:rsidRDefault="007F6086" w:rsidP="007F60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650" w:author="Chris Warburton (NESO)" w:date="2025-05-08T08:45:00Z" w16du:dateUtc="2025-05-08T07:45:00Z"/>
                <w:rFonts w:ascii="Arial" w:hAnsi="Arial" w:cs="Arial"/>
                <w:sz w:val="22"/>
                <w:szCs w:val="22"/>
              </w:rPr>
            </w:pPr>
            <w:ins w:id="651" w:author="Chris Warburton (NESO)" w:date="2025-05-08T08:45:00Z" w16du:dateUtc="2025-05-08T07:45:00Z">
              <w:r w:rsidRPr="005B70F9">
                <w:rPr>
                  <w:rFonts w:ascii="Arial" w:hAnsi="Arial" w:cs="Arial"/>
                  <w:sz w:val="22"/>
                  <w:szCs w:val="22"/>
                  <w:rPrChange w:id="652" w:author="Chris Warburton (NESO)" w:date="2025-05-08T08:47:00Z" w16du:dateUtc="2025-05-08T07:47:00Z">
                    <w:rPr>
                      <w:rFonts w:ascii="Arial" w:hAnsi="Arial" w:cs="Arial"/>
                    </w:rPr>
                  </w:rPrChange>
                </w:rPr>
                <w:t>the amount calculated in accordance with Paragraphs 4.3 to 4.</w:t>
              </w:r>
            </w:ins>
            <w:ins w:id="653" w:author="Chris Warburton (NESO)" w:date="2025-05-13T09:03:00Z" w16du:dateUtc="2025-05-13T08:03:00Z">
              <w:r w:rsidR="00392086">
                <w:rPr>
                  <w:rFonts w:ascii="Arial" w:hAnsi="Arial" w:cs="Arial"/>
                  <w:sz w:val="22"/>
                  <w:szCs w:val="22"/>
                </w:rPr>
                <w:t>4</w:t>
              </w:r>
            </w:ins>
            <w:ins w:id="654" w:author="Chris Warburton (NESO)" w:date="2025-05-08T08:45:00Z" w16du:dateUtc="2025-05-08T07:45:00Z">
              <w:r w:rsidRPr="005B70F9">
                <w:rPr>
                  <w:rFonts w:ascii="Arial" w:hAnsi="Arial" w:cs="Arial"/>
                  <w:sz w:val="22"/>
                  <w:szCs w:val="22"/>
                  <w:rPrChange w:id="655" w:author="Chris Warburton (NESO)" w:date="2025-05-08T08:47:00Z" w16du:dateUtc="2025-05-08T07:47:00Z">
                    <w:rPr>
                      <w:rFonts w:ascii="Arial" w:hAnsi="Arial" w:cs="Arial"/>
                    </w:rPr>
                  </w:rPrChange>
                </w:rPr>
                <w:t xml:space="preserve"> of Part Five of the </w:t>
              </w:r>
              <w:r w:rsidRPr="005B70F9">
                <w:rPr>
                  <w:rFonts w:ascii="Arial" w:hAnsi="Arial" w:cs="Arial"/>
                  <w:b/>
                  <w:bCs/>
                  <w:sz w:val="22"/>
                  <w:szCs w:val="22"/>
                  <w:rPrChange w:id="656" w:author="Chris Warburton (NESO)" w:date="2025-05-08T08:47:00Z" w16du:dateUtc="2025-05-08T07:47:00Z">
                    <w:rPr>
                      <w:rFonts w:ascii="Arial" w:hAnsi="Arial" w:cs="Arial"/>
                      <w:b/>
                      <w:bCs/>
                    </w:rPr>
                  </w:rPrChange>
                </w:rPr>
                <w:t>User Commitment Methodology</w:t>
              </w:r>
              <w:r w:rsidRPr="005B70F9">
                <w:rPr>
                  <w:rFonts w:ascii="Arial" w:hAnsi="Arial" w:cs="Arial"/>
                  <w:sz w:val="22"/>
                  <w:szCs w:val="22"/>
                  <w:rPrChange w:id="657" w:author="Chris Warburton (NESO)" w:date="2025-05-08T08:47:00Z" w16du:dateUtc="2025-05-08T07:47:00Z">
                    <w:rPr>
                      <w:rFonts w:ascii="Arial" w:hAnsi="Arial" w:cs="Arial"/>
                    </w:rPr>
                  </w:rPrChange>
                </w:rPr>
                <w:t>;</w:t>
              </w:r>
            </w:ins>
          </w:p>
        </w:tc>
      </w:tr>
      <w:tr w:rsidR="005020BC" w14:paraId="360E233C" w14:textId="77777777" w:rsidTr="00D842B7">
        <w:trPr>
          <w:ins w:id="658" w:author="Chris Warburton (NESO)" w:date="2025-05-08T08:49:00Z"/>
        </w:trPr>
        <w:tc>
          <w:tcPr>
            <w:tcW w:w="2268" w:type="dxa"/>
          </w:tcPr>
          <w:p w14:paraId="2B6566C1" w14:textId="2C84C27E" w:rsidR="005020BC" w:rsidRPr="005020BC" w:rsidRDefault="0011111A" w:rsidP="007F608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659" w:author="Chris Warburton (NESO)" w:date="2025-05-08T08:49:00Z" w16du:dateUtc="2025-05-08T07:49:00Z"/>
                <w:rFonts w:ascii="Arial" w:hAnsi="Arial" w:cs="Arial"/>
                <w:sz w:val="22"/>
                <w:szCs w:val="22"/>
              </w:rPr>
            </w:pPr>
            <w:ins w:id="660" w:author="Chris Warburton (NESO)" w:date="2025-05-08T08:51:00Z" w16du:dateUtc="2025-05-08T07:51:00Z">
              <w:r w:rsidRPr="00AD6903">
                <w:rPr>
                  <w:rFonts w:ascii="Arial" w:hAnsi="Arial" w:cs="Arial"/>
                  <w:b/>
                  <w:bCs/>
                  <w:sz w:val="22"/>
                  <w:szCs w:val="22"/>
                </w:rPr>
                <w:t>“</w:t>
              </w:r>
              <w:r>
                <w:rPr>
                  <w:rFonts w:ascii="Arial" w:hAnsi="Arial" w:cs="Arial"/>
                  <w:b/>
                  <w:bCs/>
                  <w:sz w:val="22"/>
                  <w:szCs w:val="22"/>
                </w:rPr>
                <w:t>Milestone 1</w:t>
              </w:r>
              <w:r w:rsidRPr="00AD6903">
                <w:rPr>
                  <w:rFonts w:ascii="Arial" w:hAnsi="Arial" w:cs="Arial"/>
                  <w:b/>
                  <w:bCs/>
                  <w:sz w:val="22"/>
                  <w:szCs w:val="22"/>
                </w:rPr>
                <w:t>”</w:t>
              </w:r>
            </w:ins>
          </w:p>
        </w:tc>
        <w:tc>
          <w:tcPr>
            <w:tcW w:w="6379" w:type="dxa"/>
          </w:tcPr>
          <w:p w14:paraId="6C23D779" w14:textId="055162E7" w:rsidR="005020BC" w:rsidRPr="00E3298C" w:rsidRDefault="00163CBE" w:rsidP="0EDF99F2">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661" w:author="Chris Warburton (NESO)" w:date="2025-05-08T08:49:00Z" w16du:dateUtc="2025-05-08T07:49:00Z"/>
                <w:rFonts w:ascii="Arial" w:hAnsi="Arial" w:cs="Arial"/>
                <w:sz w:val="22"/>
                <w:szCs w:val="22"/>
              </w:rPr>
            </w:pPr>
            <w:ins w:id="662" w:author="Chris Warburton (NESO)" w:date="2025-05-08T08:52:00Z" w16du:dateUtc="2025-05-08T07:52:00Z">
              <w:r>
                <w:rPr>
                  <w:rFonts w:ascii="Arial" w:hAnsi="Arial" w:cs="Arial"/>
                  <w:sz w:val="22"/>
                  <w:szCs w:val="22"/>
                </w:rPr>
                <w:t>t</w:t>
              </w:r>
            </w:ins>
            <w:ins w:id="663" w:author="Chris Warburton (NESO)" w:date="2025-05-08T08:51:00Z" w16du:dateUtc="2025-05-08T07:51:00Z">
              <w:r w:rsidR="0011111A">
                <w:rPr>
                  <w:rFonts w:ascii="Arial" w:hAnsi="Arial" w:cs="Arial"/>
                  <w:sz w:val="22"/>
                  <w:szCs w:val="22"/>
                </w:rPr>
                <w:t>he</w:t>
              </w:r>
            </w:ins>
            <w:ins w:id="664" w:author="Chris Warburton (NESO)" w:date="2025-05-08T08:52:00Z" w16du:dateUtc="2025-05-08T07:52:00Z">
              <w:r w:rsidR="00B138F9">
                <w:rPr>
                  <w:rFonts w:ascii="Arial" w:hAnsi="Arial" w:cs="Arial"/>
                  <w:sz w:val="22"/>
                  <w:szCs w:val="22"/>
                </w:rPr>
                <w:t xml:space="preserve"> </w:t>
              </w:r>
            </w:ins>
            <w:ins w:id="665" w:author="Chris Warburton (NESO)" w:date="2025-05-08T08:53:00Z" w16du:dateUtc="2025-05-08T07:53:00Z">
              <w:r>
                <w:rPr>
                  <w:rFonts w:ascii="Arial" w:hAnsi="Arial" w:cs="Arial"/>
                  <w:b/>
                  <w:bCs/>
                  <w:sz w:val="22"/>
                  <w:szCs w:val="22"/>
                </w:rPr>
                <w:t>User</w:t>
              </w:r>
              <w:r w:rsidR="00E3298C">
                <w:rPr>
                  <w:rFonts w:ascii="Arial" w:hAnsi="Arial" w:cs="Arial"/>
                  <w:b/>
                  <w:bCs/>
                  <w:sz w:val="22"/>
                  <w:szCs w:val="22"/>
                </w:rPr>
                <w:t xml:space="preserve"> Progression Milestone</w:t>
              </w:r>
              <w:r w:rsidR="00E3298C">
                <w:rPr>
                  <w:rFonts w:ascii="Arial" w:hAnsi="Arial" w:cs="Arial"/>
                  <w:sz w:val="22"/>
                  <w:szCs w:val="22"/>
                </w:rPr>
                <w:t xml:space="preserve"> </w:t>
              </w:r>
            </w:ins>
            <w:ins w:id="666" w:author="Chris Warburton (NESO)" w:date="2025-05-13T12:27:00Z" w16du:dateUtc="2025-05-13T11:27:00Z">
              <w:r w:rsidR="00022AED">
                <w:rPr>
                  <w:rFonts w:ascii="Arial" w:hAnsi="Arial" w:cs="Arial"/>
                  <w:sz w:val="22"/>
                  <w:szCs w:val="22"/>
                </w:rPr>
                <w:t>of that name</w:t>
              </w:r>
            </w:ins>
            <w:ins w:id="667" w:author="Chris Warburton (NESO)" w:date="2025-05-08T08:53:00Z" w16du:dateUtc="2025-05-08T07:53:00Z">
              <w:r w:rsidR="00E3298C">
                <w:rPr>
                  <w:rFonts w:ascii="Arial" w:hAnsi="Arial" w:cs="Arial"/>
                  <w:sz w:val="22"/>
                  <w:szCs w:val="22"/>
                </w:rPr>
                <w:t xml:space="preserve"> set out in the table in Paragraph 16.3 of </w:t>
              </w:r>
              <w:r w:rsidR="00D51916">
                <w:rPr>
                  <w:rFonts w:ascii="Arial" w:hAnsi="Arial" w:cs="Arial"/>
                  <w:sz w:val="22"/>
                  <w:szCs w:val="22"/>
                </w:rPr>
                <w:t>Section 16</w:t>
              </w:r>
            </w:ins>
            <w:ins w:id="668" w:author="Chris Warburton (NESO)" w:date="2025-05-08T15:29:00Z" w16du:dateUtc="2025-05-08T14:29:00Z">
              <w:r w:rsidR="001D77EB">
                <w:rPr>
                  <w:rFonts w:ascii="Arial" w:hAnsi="Arial" w:cs="Arial"/>
                  <w:sz w:val="22"/>
                  <w:szCs w:val="22"/>
                </w:rPr>
                <w:t xml:space="preserve"> or</w:t>
              </w:r>
              <w:r w:rsidR="004A4D00">
                <w:rPr>
                  <w:rFonts w:ascii="Arial" w:hAnsi="Arial" w:cs="Arial"/>
                  <w:sz w:val="22"/>
                  <w:szCs w:val="22"/>
                </w:rPr>
                <w:t xml:space="preserve">, where the </w:t>
              </w:r>
              <w:r w:rsidR="004A4D00">
                <w:rPr>
                  <w:rFonts w:ascii="Arial" w:hAnsi="Arial" w:cs="Arial"/>
                  <w:b/>
                  <w:bCs/>
                  <w:sz w:val="22"/>
                  <w:szCs w:val="22"/>
                </w:rPr>
                <w:t>Distribution Queue Management Process</w:t>
              </w:r>
              <w:r w:rsidR="000F09CB">
                <w:rPr>
                  <w:rFonts w:ascii="Arial" w:hAnsi="Arial" w:cs="Arial"/>
                  <w:sz w:val="22"/>
                  <w:szCs w:val="22"/>
                </w:rPr>
                <w:t xml:space="preserve"> applie</w:t>
              </w:r>
            </w:ins>
            <w:ins w:id="669" w:author="Chris Warburton (NESO)" w:date="2025-05-08T15:30:00Z" w16du:dateUtc="2025-05-08T14:30:00Z">
              <w:r w:rsidR="000F09CB">
                <w:rPr>
                  <w:rFonts w:ascii="Arial" w:hAnsi="Arial" w:cs="Arial"/>
                  <w:sz w:val="22"/>
                  <w:szCs w:val="22"/>
                </w:rPr>
                <w:t>s</w:t>
              </w:r>
              <w:r w:rsidR="00D76C6B">
                <w:rPr>
                  <w:rFonts w:ascii="Arial" w:hAnsi="Arial" w:cs="Arial"/>
                  <w:sz w:val="22"/>
                  <w:szCs w:val="22"/>
                </w:rPr>
                <w:t xml:space="preserve">, the equivalent milestone </w:t>
              </w:r>
              <w:r w:rsidR="00012622">
                <w:rPr>
                  <w:rFonts w:ascii="Arial" w:hAnsi="Arial" w:cs="Arial"/>
                  <w:sz w:val="22"/>
                  <w:szCs w:val="22"/>
                </w:rPr>
                <w:t>under</w:t>
              </w:r>
            </w:ins>
            <w:ins w:id="670" w:author="Chris Warburton (NESO)" w:date="2025-05-08T15:31:00Z" w16du:dateUtc="2025-05-08T14:31:00Z">
              <w:r w:rsidR="00043800">
                <w:rPr>
                  <w:rFonts w:ascii="Arial" w:hAnsi="Arial" w:cs="Arial"/>
                  <w:sz w:val="22"/>
                  <w:szCs w:val="22"/>
                </w:rPr>
                <w:t xml:space="preserve"> the </w:t>
              </w:r>
              <w:r w:rsidR="00043800">
                <w:rPr>
                  <w:rFonts w:ascii="Arial" w:hAnsi="Arial" w:cs="Arial"/>
                  <w:b/>
                  <w:bCs/>
                  <w:sz w:val="22"/>
                  <w:szCs w:val="22"/>
                </w:rPr>
                <w:t>Distribution Queue Management Process</w:t>
              </w:r>
            </w:ins>
            <w:ins w:id="671" w:author="Chris Warburton (NESO)" w:date="2025-05-08T08:54:00Z" w16du:dateUtc="2025-05-08T07:54:00Z">
              <w:r w:rsidR="00D51916">
                <w:rPr>
                  <w:rFonts w:ascii="Arial" w:hAnsi="Arial" w:cs="Arial"/>
                  <w:sz w:val="22"/>
                  <w:szCs w:val="22"/>
                </w:rPr>
                <w:t>;</w:t>
              </w:r>
            </w:ins>
          </w:p>
        </w:tc>
      </w:tr>
      <w:tr w:rsidR="00D842B7" w14:paraId="45FFA0F6" w14:textId="77777777" w:rsidTr="00D842B7">
        <w:trPr>
          <w:ins w:id="672" w:author="Chris Warburton (NESO)" w:date="2025-05-08T08:47:00Z"/>
        </w:trPr>
        <w:tc>
          <w:tcPr>
            <w:tcW w:w="2268" w:type="dxa"/>
          </w:tcPr>
          <w:p w14:paraId="6C64BAFD" w14:textId="77777777" w:rsidR="00D842B7" w:rsidRPr="005B70F9" w:rsidRDefault="00D842B7">
            <w:pPr>
              <w:pStyle w:val="BodyText"/>
              <w:rPr>
                <w:ins w:id="673" w:author="Chris Warburton (NESO)" w:date="2025-05-08T08:47:00Z" w16du:dateUtc="2025-05-08T07:47:00Z"/>
                <w:rFonts w:ascii="Arial" w:hAnsi="Arial" w:cs="Arial"/>
                <w:b/>
                <w:bCs/>
                <w:sz w:val="22"/>
                <w:szCs w:val="22"/>
                <w:rPrChange w:id="674" w:author="Chris Warburton (NESO)" w:date="2025-05-08T08:47:00Z" w16du:dateUtc="2025-05-08T07:47:00Z">
                  <w:rPr>
                    <w:ins w:id="675" w:author="Chris Warburton (NESO)" w:date="2025-05-08T08:47:00Z" w16du:dateUtc="2025-05-08T07:47:00Z"/>
                    <w:rFonts w:ascii="Arial" w:hAnsi="Arial" w:cs="Arial"/>
                    <w:b/>
                    <w:bCs/>
                    <w:szCs w:val="22"/>
                  </w:rPr>
                </w:rPrChange>
              </w:rPr>
            </w:pPr>
            <w:ins w:id="676" w:author="Chris Warburton (NESO)" w:date="2025-05-08T08:47:00Z" w16du:dateUtc="2025-05-08T07:47:00Z">
              <w:r w:rsidRPr="005B70F9">
                <w:rPr>
                  <w:rFonts w:ascii="Arial" w:hAnsi="Arial" w:cs="Arial"/>
                  <w:b/>
                  <w:bCs/>
                  <w:sz w:val="22"/>
                  <w:szCs w:val="22"/>
                  <w:rPrChange w:id="677" w:author="Chris Warburton (NESO)" w:date="2025-05-08T08:47:00Z" w16du:dateUtc="2025-05-08T07:47:00Z">
                    <w:rPr>
                      <w:rFonts w:ascii="Arial" w:hAnsi="Arial" w:cs="Arial"/>
                      <w:b/>
                      <w:bCs/>
                      <w:szCs w:val="22"/>
                    </w:rPr>
                  </w:rPrChange>
                </w:rPr>
                <w:t>“PCF Activation Date”</w:t>
              </w:r>
            </w:ins>
          </w:p>
        </w:tc>
        <w:tc>
          <w:tcPr>
            <w:tcW w:w="6379" w:type="dxa"/>
          </w:tcPr>
          <w:p w14:paraId="6F666362" w14:textId="77777777" w:rsidR="00D842B7" w:rsidRPr="005B70F9" w:rsidRDefault="00D842B7">
            <w:pPr>
              <w:pStyle w:val="BodyText"/>
              <w:spacing w:after="0" w:line="360" w:lineRule="auto"/>
              <w:jc w:val="both"/>
              <w:rPr>
                <w:ins w:id="678" w:author="Chris Warburton (NESO)" w:date="2025-05-08T08:47:00Z" w16du:dateUtc="2025-05-08T07:47:00Z"/>
                <w:rFonts w:ascii="Arial" w:hAnsi="Arial" w:cs="Arial"/>
                <w:sz w:val="22"/>
                <w:szCs w:val="22"/>
                <w:rPrChange w:id="679" w:author="Chris Warburton (NESO)" w:date="2025-05-08T08:47:00Z" w16du:dateUtc="2025-05-08T07:47:00Z">
                  <w:rPr>
                    <w:ins w:id="680" w:author="Chris Warburton (NESO)" w:date="2025-05-08T08:47:00Z" w16du:dateUtc="2025-05-08T07:47:00Z"/>
                    <w:rFonts w:ascii="Arial" w:hAnsi="Arial" w:cs="Arial"/>
                    <w:szCs w:val="22"/>
                  </w:rPr>
                </w:rPrChange>
              </w:rPr>
              <w:pPrChange w:id="681" w:author="Chris Warburton (NESO)" w:date="2025-05-12T20:04:00Z" w16du:dateUtc="2025-05-12T19:04:00Z">
                <w:pPr>
                  <w:pStyle w:val="BodyText"/>
                  <w:jc w:val="both"/>
                </w:pPr>
              </w:pPrChange>
            </w:pPr>
            <w:ins w:id="682" w:author="Chris Warburton (NESO)" w:date="2025-05-08T08:47:00Z" w16du:dateUtc="2025-05-08T07:47:00Z">
              <w:r w:rsidRPr="005B70F9">
                <w:rPr>
                  <w:rFonts w:ascii="Arial" w:hAnsi="Arial" w:cs="Arial"/>
                  <w:sz w:val="22"/>
                  <w:szCs w:val="22"/>
                  <w:rPrChange w:id="683" w:author="Chris Warburton (NESO)" w:date="2025-05-08T08:47:00Z" w16du:dateUtc="2025-05-08T07:47:00Z">
                    <w:rPr>
                      <w:rFonts w:ascii="Arial" w:hAnsi="Arial" w:cs="Arial"/>
                      <w:szCs w:val="22"/>
                    </w:rPr>
                  </w:rPrChange>
                </w:rPr>
                <w:t xml:space="preserve">the date set out by </w:t>
              </w:r>
              <w:r w:rsidRPr="005B70F9">
                <w:rPr>
                  <w:rFonts w:ascii="Arial" w:hAnsi="Arial" w:cs="Arial"/>
                  <w:b/>
                  <w:bCs/>
                  <w:sz w:val="22"/>
                  <w:szCs w:val="22"/>
                  <w:rPrChange w:id="684" w:author="Chris Warburton (NESO)" w:date="2025-05-08T08:47:00Z" w16du:dateUtc="2025-05-08T07:47:00Z">
                    <w:rPr>
                      <w:rFonts w:ascii="Arial" w:hAnsi="Arial" w:cs="Arial"/>
                      <w:b/>
                      <w:bCs/>
                      <w:szCs w:val="22"/>
                    </w:rPr>
                  </w:rPrChange>
                </w:rPr>
                <w:t>The Company</w:t>
              </w:r>
              <w:r w:rsidRPr="005B70F9">
                <w:rPr>
                  <w:rFonts w:ascii="Arial" w:hAnsi="Arial" w:cs="Arial"/>
                  <w:sz w:val="22"/>
                  <w:szCs w:val="22"/>
                  <w:rPrChange w:id="685" w:author="Chris Warburton (NESO)" w:date="2025-05-08T08:47:00Z" w16du:dateUtc="2025-05-08T07:47:00Z">
                    <w:rPr>
                      <w:rFonts w:ascii="Arial" w:hAnsi="Arial" w:cs="Arial"/>
                      <w:szCs w:val="22"/>
                    </w:rPr>
                  </w:rPrChange>
                </w:rPr>
                <w:t xml:space="preserve"> in a </w:t>
              </w:r>
              <w:r w:rsidRPr="005B70F9">
                <w:rPr>
                  <w:rFonts w:ascii="Arial" w:hAnsi="Arial" w:cs="Arial"/>
                  <w:b/>
                  <w:bCs/>
                  <w:sz w:val="22"/>
                  <w:szCs w:val="22"/>
                  <w:rPrChange w:id="686" w:author="Chris Warburton (NESO)" w:date="2025-05-08T08:47:00Z" w16du:dateUtc="2025-05-08T07:47:00Z">
                    <w:rPr>
                      <w:rFonts w:ascii="Arial" w:hAnsi="Arial" w:cs="Arial"/>
                      <w:b/>
                      <w:bCs/>
                      <w:szCs w:val="22"/>
                    </w:rPr>
                  </w:rPrChange>
                </w:rPr>
                <w:t>PCF Determination Notice</w:t>
              </w:r>
              <w:r w:rsidRPr="005B70F9">
                <w:rPr>
                  <w:rFonts w:ascii="Arial" w:hAnsi="Arial" w:cs="Arial"/>
                  <w:sz w:val="22"/>
                  <w:szCs w:val="22"/>
                  <w:rPrChange w:id="687" w:author="Chris Warburton (NESO)" w:date="2025-05-08T08:47:00Z" w16du:dateUtc="2025-05-08T07:47:00Z">
                    <w:rPr>
                      <w:rFonts w:ascii="Arial" w:hAnsi="Arial" w:cs="Arial"/>
                      <w:szCs w:val="22"/>
                    </w:rPr>
                  </w:rPrChange>
                </w:rPr>
                <w:t xml:space="preserve">, which must be not less than three months following a determination by the </w:t>
              </w:r>
              <w:r w:rsidRPr="6BAD1569">
                <w:rPr>
                  <w:rFonts w:ascii="Arial" w:hAnsi="Arial" w:cs="Arial"/>
                  <w:b/>
                  <w:sz w:val="22"/>
                  <w:szCs w:val="22"/>
                  <w:rPrChange w:id="688" w:author="Chris Warburton (NESO)" w:date="2025-05-08T08:47:00Z" w16du:dateUtc="2025-05-08T07:47:00Z">
                    <w:rPr>
                      <w:rFonts w:ascii="Arial" w:hAnsi="Arial" w:cs="Arial"/>
                      <w:szCs w:val="22"/>
                    </w:rPr>
                  </w:rPrChange>
                </w:rPr>
                <w:t>Authority</w:t>
              </w:r>
              <w:r w:rsidRPr="005B70F9">
                <w:rPr>
                  <w:rFonts w:ascii="Arial" w:hAnsi="Arial" w:cs="Arial"/>
                  <w:sz w:val="22"/>
                  <w:szCs w:val="22"/>
                  <w:rPrChange w:id="689" w:author="Chris Warburton (NESO)" w:date="2025-05-08T08:47:00Z" w16du:dateUtc="2025-05-08T07:47:00Z">
                    <w:rPr>
                      <w:rFonts w:ascii="Arial" w:hAnsi="Arial" w:cs="Arial"/>
                      <w:szCs w:val="22"/>
                    </w:rPr>
                  </w:rPrChange>
                </w:rPr>
                <w:t xml:space="preserve"> under Paragraph 2.3 of Part Five of the </w:t>
              </w:r>
              <w:r w:rsidRPr="005B70F9">
                <w:rPr>
                  <w:rFonts w:ascii="Arial" w:hAnsi="Arial" w:cs="Arial"/>
                  <w:b/>
                  <w:bCs/>
                  <w:sz w:val="22"/>
                  <w:szCs w:val="22"/>
                  <w:rPrChange w:id="690" w:author="Chris Warburton (NESO)" w:date="2025-05-08T08:47:00Z" w16du:dateUtc="2025-05-08T07:47:00Z">
                    <w:rPr>
                      <w:rFonts w:ascii="Arial" w:hAnsi="Arial" w:cs="Arial"/>
                      <w:b/>
                      <w:bCs/>
                      <w:szCs w:val="22"/>
                    </w:rPr>
                  </w:rPrChange>
                </w:rPr>
                <w:t>User Commitment Methodology</w:t>
              </w:r>
              <w:r w:rsidRPr="005B70F9">
                <w:rPr>
                  <w:rFonts w:ascii="Arial" w:hAnsi="Arial" w:cs="Arial"/>
                  <w:sz w:val="22"/>
                  <w:szCs w:val="22"/>
                  <w:rPrChange w:id="691" w:author="Chris Warburton (NESO)" w:date="2025-05-08T08:47:00Z" w16du:dateUtc="2025-05-08T07:47:00Z">
                    <w:rPr>
                      <w:rFonts w:ascii="Arial" w:hAnsi="Arial" w:cs="Arial"/>
                      <w:szCs w:val="22"/>
                    </w:rPr>
                  </w:rPrChange>
                </w:rPr>
                <w:t xml:space="preserve"> or, where there is no such determination, within three months following the end of the period set out in that Paragraph 2.3; </w:t>
              </w:r>
            </w:ins>
          </w:p>
        </w:tc>
      </w:tr>
      <w:tr w:rsidR="005B70F9" w14:paraId="412AE5B8" w14:textId="77777777" w:rsidTr="00D842B7">
        <w:trPr>
          <w:ins w:id="692" w:author="Chris Warburton (NESO)" w:date="2025-05-08T08:45:00Z"/>
          <w:trPrChange w:id="693" w:author="Chris Warburton (NESO)" w:date="2025-05-08T08:46:00Z" w16du:dateUtc="2025-05-08T07:46:00Z">
            <w:trPr>
              <w:gridBefore w:val="3"/>
            </w:trPr>
          </w:trPrChange>
        </w:trPr>
        <w:tc>
          <w:tcPr>
            <w:tcW w:w="2268" w:type="dxa"/>
            <w:tcPrChange w:id="694" w:author="Chris Warburton (NESO)" w:date="2025-05-08T08:46:00Z" w16du:dateUtc="2025-05-08T07:46:00Z">
              <w:tcPr>
                <w:tcW w:w="3164" w:type="dxa"/>
              </w:tcPr>
            </w:tcPrChange>
          </w:tcPr>
          <w:p w14:paraId="38350F82" w14:textId="5A140DEF" w:rsidR="005B70F9" w:rsidRPr="005B70F9" w:rsidRDefault="005B70F9" w:rsidP="005B70F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695" w:author="Chris Warburton (NESO)" w:date="2025-05-08T08:45:00Z" w16du:dateUtc="2025-05-08T07:45:00Z"/>
                <w:rFonts w:ascii="Arial" w:hAnsi="Arial" w:cs="Arial"/>
                <w:sz w:val="22"/>
                <w:szCs w:val="22"/>
              </w:rPr>
            </w:pPr>
            <w:ins w:id="696" w:author="Chris Warburton (NESO)" w:date="2025-05-08T08:47:00Z" w16du:dateUtc="2025-05-08T07:47:00Z">
              <w:r w:rsidRPr="005B70F9">
                <w:rPr>
                  <w:rFonts w:ascii="Arial" w:hAnsi="Arial" w:cs="Arial"/>
                  <w:b/>
                  <w:bCs/>
                  <w:sz w:val="22"/>
                  <w:szCs w:val="22"/>
                  <w:rPrChange w:id="697" w:author="Chris Warburton (NESO)" w:date="2025-05-08T08:47:00Z" w16du:dateUtc="2025-05-08T07:47:00Z">
                    <w:rPr>
                      <w:rFonts w:ascii="Arial" w:hAnsi="Arial" w:cs="Arial"/>
                      <w:b/>
                      <w:bCs/>
                      <w:szCs w:val="22"/>
                    </w:rPr>
                  </w:rPrChange>
                </w:rPr>
                <w:t xml:space="preserve">“PCF </w:t>
              </w:r>
            </w:ins>
            <w:ins w:id="698" w:author="Chris Warburton (NESO)" w:date="2025-05-08T15:33:00Z" w16du:dateUtc="2025-05-08T14:33:00Z">
              <w:r w:rsidR="009038E8">
                <w:rPr>
                  <w:rFonts w:ascii="Arial" w:hAnsi="Arial" w:cs="Arial"/>
                  <w:b/>
                  <w:bCs/>
                  <w:szCs w:val="22"/>
                </w:rPr>
                <w:t xml:space="preserve">Activation </w:t>
              </w:r>
            </w:ins>
            <w:ins w:id="699" w:author="Chris Warburton (NESO)" w:date="2025-05-08T08:47:00Z" w16du:dateUtc="2025-05-08T07:47:00Z">
              <w:r w:rsidRPr="005B70F9">
                <w:rPr>
                  <w:rFonts w:ascii="Arial" w:hAnsi="Arial" w:cs="Arial"/>
                  <w:b/>
                  <w:bCs/>
                  <w:sz w:val="22"/>
                  <w:szCs w:val="22"/>
                  <w:rPrChange w:id="700" w:author="Chris Warburton (NESO)" w:date="2025-05-08T08:47:00Z" w16du:dateUtc="2025-05-08T07:47:00Z">
                    <w:rPr>
                      <w:rFonts w:ascii="Arial" w:hAnsi="Arial" w:cs="Arial"/>
                      <w:b/>
                      <w:bCs/>
                      <w:szCs w:val="22"/>
                    </w:rPr>
                  </w:rPrChange>
                </w:rPr>
                <w:t>Metric”</w:t>
              </w:r>
            </w:ins>
          </w:p>
        </w:tc>
        <w:tc>
          <w:tcPr>
            <w:tcW w:w="6379" w:type="dxa"/>
            <w:tcPrChange w:id="701" w:author="Chris Warburton (NESO)" w:date="2025-05-08T08:46:00Z" w16du:dateUtc="2025-05-08T07:46:00Z">
              <w:tcPr>
                <w:tcW w:w="3163" w:type="dxa"/>
              </w:tcPr>
            </w:tcPrChange>
          </w:tcPr>
          <w:p w14:paraId="24D83C19" w14:textId="74D60EAB" w:rsidR="001F7EE5" w:rsidRDefault="005B70F9" w:rsidP="6BAD1569">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02" w:author="Chris Warburton (NESO)" w:date="2025-05-08T15:50:00Z" w16du:dateUtc="2025-05-08T14:50:00Z"/>
                <w:rFonts w:ascii="Arial" w:hAnsi="Arial" w:cs="Arial"/>
                <w:sz w:val="22"/>
                <w:szCs w:val="22"/>
              </w:rPr>
            </w:pPr>
            <w:ins w:id="703" w:author="Chris Warburton (NESO)" w:date="2025-05-08T08:47:00Z" w16du:dateUtc="2025-05-08T07:47:00Z">
              <w:r w:rsidRPr="005B70F9">
                <w:rPr>
                  <w:rFonts w:ascii="Arial" w:hAnsi="Arial" w:cs="Arial"/>
                  <w:sz w:val="22"/>
                  <w:szCs w:val="22"/>
                  <w:rPrChange w:id="704" w:author="Chris Warburton (NESO)" w:date="2025-05-08T08:47:00Z" w16du:dateUtc="2025-05-08T07:47:00Z">
                    <w:rPr>
                      <w:rFonts w:ascii="Arial" w:hAnsi="Arial" w:cs="Arial"/>
                    </w:rPr>
                  </w:rPrChange>
                </w:rPr>
                <w:t xml:space="preserve">the cumulative total of </w:t>
              </w:r>
            </w:ins>
            <w:ins w:id="705" w:author="Chris Warburton (NESO)" w:date="2025-05-12T12:35:00Z" w16du:dateUtc="2025-05-12T11:35:00Z">
              <w:r w:rsidR="003965C4" w:rsidRPr="00030187">
                <w:rPr>
                  <w:rFonts w:ascii="Arial" w:hAnsi="Arial" w:cs="Arial"/>
                  <w:b/>
                  <w:sz w:val="22"/>
                  <w:szCs w:val="22"/>
                </w:rPr>
                <w:t>Transmission Entry Capacity</w:t>
              </w:r>
              <w:r w:rsidR="003965C4">
                <w:rPr>
                  <w:rFonts w:ascii="Arial" w:hAnsi="Arial" w:cs="Arial"/>
                  <w:sz w:val="22"/>
                  <w:szCs w:val="22"/>
                </w:rPr>
                <w:t>,</w:t>
              </w:r>
              <w:r w:rsidR="003965C4" w:rsidRPr="00030187">
                <w:rPr>
                  <w:rFonts w:ascii="Arial" w:hAnsi="Arial" w:cs="Arial"/>
                  <w:sz w:val="22"/>
                  <w:szCs w:val="22"/>
                </w:rPr>
                <w:t xml:space="preserve"> </w:t>
              </w:r>
              <w:r w:rsidR="003965C4" w:rsidRPr="00030187">
                <w:rPr>
                  <w:rFonts w:ascii="Arial" w:hAnsi="Arial" w:cs="Arial"/>
                  <w:b/>
                  <w:sz w:val="22"/>
                  <w:szCs w:val="22"/>
                </w:rPr>
                <w:t>Developer Capacity</w:t>
              </w:r>
              <w:r w:rsidR="003965C4" w:rsidRPr="00030187">
                <w:rPr>
                  <w:rFonts w:ascii="Arial" w:hAnsi="Arial" w:cs="Arial"/>
                  <w:sz w:val="22"/>
                  <w:szCs w:val="22"/>
                </w:rPr>
                <w:t xml:space="preserve"> </w:t>
              </w:r>
            </w:ins>
            <w:ins w:id="706" w:author="Chris Warburton (NESO)" w:date="2025-05-13T08:43:00Z" w16du:dateUtc="2025-05-13T07:43:00Z">
              <w:r w:rsidR="00481F0D">
                <w:rPr>
                  <w:rFonts w:ascii="Arial" w:hAnsi="Arial" w:cs="Arial"/>
                  <w:sz w:val="22"/>
                  <w:szCs w:val="22"/>
                </w:rPr>
                <w:t xml:space="preserve">and </w:t>
              </w:r>
            </w:ins>
            <w:ins w:id="707" w:author="Chris Warburton (NESO)" w:date="2025-05-12T12:35:00Z" w16du:dateUtc="2025-05-12T11:35:00Z">
              <w:r w:rsidR="003965C4">
                <w:rPr>
                  <w:rFonts w:ascii="Arial" w:hAnsi="Arial" w:cs="Arial"/>
                  <w:b/>
                  <w:sz w:val="22"/>
                  <w:szCs w:val="22"/>
                </w:rPr>
                <w:t>Interconnector User Commitment Capacity</w:t>
              </w:r>
            </w:ins>
            <w:ins w:id="708" w:author="Chris Warburton (NESO)" w:date="2025-05-08T08:47:00Z" w16du:dateUtc="2025-05-08T07:47:00Z">
              <w:r>
                <w:rPr>
                  <w:rFonts w:ascii="Arial" w:hAnsi="Arial" w:cs="Arial"/>
                  <w:b/>
                  <w:sz w:val="22"/>
                  <w:szCs w:val="22"/>
                </w:rPr>
                <w:t xml:space="preserve"> </w:t>
              </w:r>
              <w:r w:rsidRPr="005B70F9">
                <w:rPr>
                  <w:rFonts w:ascii="Arial" w:hAnsi="Arial" w:cs="Arial"/>
                  <w:sz w:val="22"/>
                  <w:szCs w:val="22"/>
                  <w:rPrChange w:id="709" w:author="Chris Warburton (NESO)" w:date="2025-05-08T08:47:00Z" w16du:dateUtc="2025-05-08T07:47:00Z">
                    <w:rPr>
                      <w:rFonts w:ascii="Arial" w:hAnsi="Arial" w:cs="Arial"/>
                    </w:rPr>
                  </w:rPrChange>
                </w:rPr>
                <w:t xml:space="preserve">in MW that </w:t>
              </w:r>
            </w:ins>
            <w:ins w:id="710" w:author="Chris Warburton (NESO)" w:date="2025-05-08T15:41:00Z" w16du:dateUtc="2025-05-08T14:41:00Z">
              <w:r w:rsidR="00FB602E">
                <w:rPr>
                  <w:rFonts w:ascii="Arial" w:hAnsi="Arial" w:cs="Arial"/>
                  <w:sz w:val="22"/>
                  <w:szCs w:val="22"/>
                </w:rPr>
                <w:t xml:space="preserve">has </w:t>
              </w:r>
            </w:ins>
            <w:ins w:id="711" w:author="Chris Warburton (NESO)" w:date="2025-05-08T08:47:00Z" w16du:dateUtc="2025-05-08T07:47:00Z">
              <w:r w:rsidRPr="005B70F9">
                <w:rPr>
                  <w:rFonts w:ascii="Arial" w:hAnsi="Arial" w:cs="Arial"/>
                  <w:sz w:val="22"/>
                  <w:szCs w:val="22"/>
                  <w:rPrChange w:id="712" w:author="Chris Warburton (NESO)" w:date="2025-05-08T08:47:00Z" w16du:dateUtc="2025-05-08T07:47:00Z">
                    <w:rPr>
                      <w:rFonts w:ascii="Arial" w:hAnsi="Arial" w:cs="Arial"/>
                    </w:rPr>
                  </w:rPrChange>
                </w:rPr>
                <w:t>cease</w:t>
              </w:r>
            </w:ins>
            <w:ins w:id="713" w:author="Chris Warburton (NESO)" w:date="2025-05-08T15:41:00Z" w16du:dateUtc="2025-05-08T14:41:00Z">
              <w:r w:rsidR="00FB602E">
                <w:rPr>
                  <w:rFonts w:ascii="Arial" w:hAnsi="Arial" w:cs="Arial"/>
                  <w:sz w:val="22"/>
                  <w:szCs w:val="22"/>
                </w:rPr>
                <w:t>d</w:t>
              </w:r>
            </w:ins>
            <w:ins w:id="714" w:author="Chris Warburton (NESO)" w:date="2025-05-08T08:47:00Z" w16du:dateUtc="2025-05-08T07:47:00Z">
              <w:r w:rsidRPr="005B70F9">
                <w:rPr>
                  <w:rFonts w:ascii="Arial" w:hAnsi="Arial" w:cs="Arial"/>
                  <w:sz w:val="22"/>
                  <w:szCs w:val="22"/>
                  <w:rPrChange w:id="715" w:author="Chris Warburton (NESO)" w:date="2025-05-08T08:47:00Z" w16du:dateUtc="2025-05-08T07:47:00Z">
                    <w:rPr>
                      <w:rFonts w:ascii="Arial" w:hAnsi="Arial" w:cs="Arial"/>
                    </w:rPr>
                  </w:rPrChange>
                </w:rPr>
                <w:t xml:space="preserve"> to be provided for in a </w:t>
              </w:r>
              <w:r w:rsidRPr="005B70F9">
                <w:rPr>
                  <w:rFonts w:ascii="Arial" w:hAnsi="Arial" w:cs="Arial"/>
                  <w:b/>
                  <w:bCs/>
                  <w:sz w:val="22"/>
                  <w:szCs w:val="22"/>
                  <w:rPrChange w:id="716" w:author="Chris Warburton (NESO)" w:date="2025-05-08T08:47:00Z" w16du:dateUtc="2025-05-08T07:47:00Z">
                    <w:rPr>
                      <w:rFonts w:ascii="Arial" w:hAnsi="Arial" w:cs="Arial"/>
                      <w:b/>
                      <w:bCs/>
                    </w:rPr>
                  </w:rPrChange>
                </w:rPr>
                <w:t>Construction Agreement</w:t>
              </w:r>
            </w:ins>
            <w:ins w:id="717" w:author="Chris Warburton (NESO)" w:date="2025-05-09T07:48:00Z" w16du:dateUtc="2025-05-09T06:48:00Z">
              <w:r w:rsidR="00C03A3D">
                <w:rPr>
                  <w:rFonts w:ascii="Arial" w:hAnsi="Arial" w:cs="Arial"/>
                  <w:sz w:val="22"/>
                  <w:szCs w:val="22"/>
                </w:rPr>
                <w:t xml:space="preserve"> in scope of this Section 15</w:t>
              </w:r>
            </w:ins>
            <w:ins w:id="718" w:author="Chris Warburton (NESO)" w:date="2025-05-08T08:47:00Z" w16du:dateUtc="2025-05-08T07:47:00Z">
              <w:r w:rsidRPr="005B70F9">
                <w:rPr>
                  <w:rFonts w:ascii="Arial" w:hAnsi="Arial" w:cs="Arial"/>
                  <w:sz w:val="22"/>
                  <w:szCs w:val="22"/>
                  <w:rPrChange w:id="719" w:author="Chris Warburton (NESO)" w:date="2025-05-08T08:47:00Z" w16du:dateUtc="2025-05-08T07:47:00Z">
                    <w:rPr>
                      <w:rFonts w:ascii="Arial" w:hAnsi="Arial" w:cs="Arial"/>
                    </w:rPr>
                  </w:rPrChange>
                </w:rPr>
                <w:t xml:space="preserve"> due</w:t>
              </w:r>
              <w:r>
                <w:rPr>
                  <w:rFonts w:ascii="Arial" w:hAnsi="Arial" w:cs="Arial"/>
                  <w:sz w:val="22"/>
                  <w:szCs w:val="22"/>
                </w:rPr>
                <w:t xml:space="preserve"> </w:t>
              </w:r>
            </w:ins>
            <w:ins w:id="720" w:author="Chris Warburton (NESO)" w:date="2025-05-12T16:10:00Z" w16du:dateUtc="2025-05-12T15:10:00Z">
              <w:r w:rsidR="006D0882">
                <w:rPr>
                  <w:rFonts w:ascii="Arial" w:hAnsi="Arial" w:cs="Arial"/>
                  <w:sz w:val="22"/>
                  <w:szCs w:val="22"/>
                </w:rPr>
                <w:t>directly</w:t>
              </w:r>
            </w:ins>
            <w:ins w:id="721" w:author="Chris Warburton (NESO)" w:date="2025-05-08T08:47:00Z" w16du:dateUtc="2025-05-08T07:47:00Z">
              <w:r w:rsidRPr="005B70F9">
                <w:rPr>
                  <w:rFonts w:ascii="Arial" w:hAnsi="Arial" w:cs="Arial"/>
                  <w:sz w:val="22"/>
                  <w:szCs w:val="22"/>
                  <w:rPrChange w:id="722" w:author="Chris Warburton (NESO)" w:date="2025-05-08T08:47:00Z" w16du:dateUtc="2025-05-08T07:47:00Z">
                    <w:rPr>
                      <w:rFonts w:ascii="Arial" w:hAnsi="Arial" w:cs="Arial"/>
                    </w:rPr>
                  </w:rPrChange>
                </w:rPr>
                <w:t xml:space="preserve"> to a failure to meet </w:t>
              </w:r>
              <w:r w:rsidRPr="005B70F9">
                <w:rPr>
                  <w:rFonts w:ascii="Arial" w:hAnsi="Arial" w:cs="Arial"/>
                  <w:b/>
                  <w:bCs/>
                  <w:sz w:val="22"/>
                  <w:szCs w:val="22"/>
                  <w:rPrChange w:id="723" w:author="Chris Warburton (NESO)" w:date="2025-05-08T08:47:00Z" w16du:dateUtc="2025-05-08T07:47:00Z">
                    <w:rPr>
                      <w:rFonts w:ascii="Arial" w:hAnsi="Arial" w:cs="Arial"/>
                      <w:b/>
                      <w:bCs/>
                    </w:rPr>
                  </w:rPrChange>
                </w:rPr>
                <w:t>Milestone M1</w:t>
              </w:r>
              <w:r w:rsidRPr="005B70F9">
                <w:rPr>
                  <w:rFonts w:ascii="Arial" w:hAnsi="Arial" w:cs="Arial"/>
                  <w:sz w:val="22"/>
                  <w:szCs w:val="22"/>
                  <w:rPrChange w:id="724" w:author="Chris Warburton (NESO)" w:date="2025-05-08T08:47:00Z" w16du:dateUtc="2025-05-08T07:47:00Z">
                    <w:rPr>
                      <w:rFonts w:ascii="Arial" w:hAnsi="Arial" w:cs="Arial"/>
                    </w:rPr>
                  </w:rPrChange>
                </w:rPr>
                <w:t xml:space="preserve">, </w:t>
              </w:r>
            </w:ins>
            <w:ins w:id="725" w:author="Chris Warburton (NESO)" w:date="2025-05-08T15:49:00Z" w16du:dateUtc="2025-05-08T14:49:00Z">
              <w:r w:rsidR="00FE564B">
                <w:rPr>
                  <w:rFonts w:ascii="Arial" w:hAnsi="Arial" w:cs="Arial"/>
                  <w:sz w:val="22"/>
                  <w:szCs w:val="22"/>
                </w:rPr>
                <w:t>measured</w:t>
              </w:r>
            </w:ins>
            <w:ins w:id="726" w:author="Chris Warburton (NESO)" w:date="2025-05-08T15:50:00Z" w16du:dateUtc="2025-05-08T14:50:00Z">
              <w:r w:rsidR="00FC4B31">
                <w:rPr>
                  <w:rFonts w:ascii="Arial" w:hAnsi="Arial" w:cs="Arial"/>
                  <w:sz w:val="22"/>
                  <w:szCs w:val="22"/>
                </w:rPr>
                <w:t xml:space="preserve"> </w:t>
              </w:r>
            </w:ins>
            <w:ins w:id="727" w:author="Chris Warburton (NESO)" w:date="2025-05-08T15:54:00Z" w16du:dateUtc="2025-05-08T14:54:00Z">
              <w:r w:rsidR="00487566">
                <w:rPr>
                  <w:rFonts w:ascii="Arial" w:hAnsi="Arial" w:cs="Arial"/>
                  <w:sz w:val="22"/>
                  <w:szCs w:val="22"/>
                </w:rPr>
                <w:t>in respect of</w:t>
              </w:r>
            </w:ins>
            <w:ins w:id="728" w:author="Chris Warburton (NESO)" w:date="2025-05-08T15:50:00Z" w16du:dateUtc="2025-05-08T14:50:00Z">
              <w:r w:rsidR="00FC4B31">
                <w:rPr>
                  <w:rFonts w:ascii="Arial" w:hAnsi="Arial" w:cs="Arial"/>
                  <w:sz w:val="22"/>
                  <w:szCs w:val="22"/>
                </w:rPr>
                <w:t xml:space="preserve"> the</w:t>
              </w:r>
            </w:ins>
            <w:ins w:id="729" w:author="Chris Warburton (NESO)" w:date="2025-05-08T15:46:00Z" w16du:dateUtc="2025-05-08T14:46:00Z">
              <w:r w:rsidR="00C45A4C">
                <w:rPr>
                  <w:rFonts w:ascii="Arial" w:hAnsi="Arial" w:cs="Arial"/>
                  <w:sz w:val="22"/>
                  <w:szCs w:val="22"/>
                </w:rPr>
                <w:t xml:space="preserve"> period</w:t>
              </w:r>
            </w:ins>
            <w:ins w:id="730" w:author="Chris Warburton (NESO)" w:date="2025-05-08T15:50:00Z" w16du:dateUtc="2025-05-08T14:50:00Z">
              <w:r w:rsidR="00FC4B31">
                <w:rPr>
                  <w:rFonts w:ascii="Arial" w:hAnsi="Arial" w:cs="Arial"/>
                  <w:sz w:val="22"/>
                  <w:szCs w:val="22"/>
                </w:rPr>
                <w:t xml:space="preserve"> below in</w:t>
              </w:r>
            </w:ins>
            <w:ins w:id="731" w:author="Chris Warburton (NESO)" w:date="2025-05-08T15:46:00Z" w16du:dateUtc="2025-05-08T14:46:00Z">
              <w:r w:rsidR="000B17B7">
                <w:rPr>
                  <w:rFonts w:ascii="Arial" w:hAnsi="Arial" w:cs="Arial"/>
                  <w:sz w:val="22"/>
                  <w:szCs w:val="22"/>
                </w:rPr>
                <w:t xml:space="preserve"> which </w:t>
              </w:r>
            </w:ins>
            <w:ins w:id="732" w:author="Chris Warburton (NESO)" w:date="2025-05-08T08:47:00Z" w16du:dateUtc="2025-05-08T07:47:00Z">
              <w:r w:rsidRPr="005B70F9">
                <w:rPr>
                  <w:rFonts w:ascii="Arial" w:hAnsi="Arial" w:cs="Arial"/>
                  <w:sz w:val="22"/>
                  <w:szCs w:val="22"/>
                  <w:rPrChange w:id="733" w:author="Chris Warburton (NESO)" w:date="2025-05-08T08:47:00Z" w16du:dateUtc="2025-05-08T07:47:00Z">
                    <w:rPr>
                      <w:rFonts w:ascii="Arial" w:hAnsi="Arial" w:cs="Arial"/>
                    </w:rPr>
                  </w:rPrChange>
                </w:rPr>
                <w:t xml:space="preserve">the </w:t>
              </w:r>
            </w:ins>
            <w:ins w:id="734" w:author="Chris Warburton (NESO)" w:date="2025-05-09T07:48:00Z" w16du:dateUtc="2025-05-09T06:48:00Z">
              <w:r w:rsidR="00A158BC">
                <w:rPr>
                  <w:rFonts w:ascii="Arial" w:hAnsi="Arial" w:cs="Arial"/>
                  <w:sz w:val="22"/>
                  <w:szCs w:val="22"/>
                </w:rPr>
                <w:t>calculation</w:t>
              </w:r>
            </w:ins>
            <w:ins w:id="735" w:author="Chris Warburton (NESO)" w:date="2025-05-08T15:46:00Z" w16du:dateUtc="2025-05-08T14:46:00Z">
              <w:r w:rsidR="000B17B7">
                <w:rPr>
                  <w:rFonts w:ascii="Arial" w:hAnsi="Arial" w:cs="Arial"/>
                  <w:sz w:val="22"/>
                  <w:szCs w:val="22"/>
                </w:rPr>
                <w:t xml:space="preserve"> </w:t>
              </w:r>
            </w:ins>
            <w:ins w:id="736" w:author="Chris Warburton (NESO)" w:date="2025-05-08T15:48:00Z" w16du:dateUtc="2025-05-08T14:48:00Z">
              <w:r w:rsidR="003C017D">
                <w:rPr>
                  <w:rFonts w:ascii="Arial" w:hAnsi="Arial" w:cs="Arial"/>
                  <w:sz w:val="22"/>
                  <w:szCs w:val="22"/>
                </w:rPr>
                <w:t>under</w:t>
              </w:r>
            </w:ins>
            <w:ins w:id="737" w:author="Chris Warburton (NESO)" w:date="2025-05-08T08:47:00Z" w16du:dateUtc="2025-05-08T07:47:00Z">
              <w:r w:rsidRPr="005B70F9">
                <w:rPr>
                  <w:rFonts w:ascii="Arial" w:hAnsi="Arial" w:cs="Arial"/>
                  <w:sz w:val="22"/>
                  <w:szCs w:val="22"/>
                  <w:rPrChange w:id="738" w:author="Chris Warburton (NESO)" w:date="2025-05-08T08:47:00Z" w16du:dateUtc="2025-05-08T07:47:00Z">
                    <w:rPr>
                      <w:rFonts w:ascii="Arial" w:hAnsi="Arial" w:cs="Arial"/>
                    </w:rPr>
                  </w:rPrChange>
                </w:rPr>
                <w:t xml:space="preserve"> Paragraph 2.1 o</w:t>
              </w:r>
            </w:ins>
            <w:ins w:id="739" w:author="Chris Warburton (NESO)" w:date="2025-05-12T12:36:00Z" w16du:dateUtc="2025-05-12T11:36:00Z">
              <w:r w:rsidR="00C1415E">
                <w:rPr>
                  <w:rFonts w:ascii="Arial" w:hAnsi="Arial" w:cs="Arial"/>
                  <w:sz w:val="22"/>
                  <w:szCs w:val="22"/>
                </w:rPr>
                <w:t>f</w:t>
              </w:r>
            </w:ins>
            <w:ins w:id="740" w:author="Chris Warburton (NESO)" w:date="2025-05-08T08:47:00Z" w16du:dateUtc="2025-05-08T07:47:00Z">
              <w:r w:rsidRPr="005B70F9">
                <w:rPr>
                  <w:rFonts w:ascii="Arial" w:hAnsi="Arial" w:cs="Arial"/>
                  <w:sz w:val="22"/>
                  <w:szCs w:val="22"/>
                  <w:rPrChange w:id="741" w:author="Chris Warburton (NESO)" w:date="2025-05-08T08:47:00Z" w16du:dateUtc="2025-05-08T07:47:00Z">
                    <w:rPr>
                      <w:rFonts w:ascii="Arial" w:hAnsi="Arial" w:cs="Arial"/>
                    </w:rPr>
                  </w:rPrChange>
                </w:rPr>
                <w:t xml:space="preserve"> Part Five of the </w:t>
              </w:r>
              <w:r w:rsidRPr="005B70F9">
                <w:rPr>
                  <w:rFonts w:ascii="Arial" w:hAnsi="Arial" w:cs="Arial"/>
                  <w:b/>
                  <w:bCs/>
                  <w:sz w:val="22"/>
                  <w:szCs w:val="22"/>
                  <w:rPrChange w:id="742" w:author="Chris Warburton (NESO)" w:date="2025-05-08T08:47:00Z" w16du:dateUtc="2025-05-08T07:47:00Z">
                    <w:rPr>
                      <w:rFonts w:ascii="Arial" w:hAnsi="Arial" w:cs="Arial"/>
                      <w:b/>
                      <w:bCs/>
                    </w:rPr>
                  </w:rPrChange>
                </w:rPr>
                <w:t>User Commitment Methodology</w:t>
              </w:r>
            </w:ins>
            <w:ins w:id="743" w:author="Chris Warburton (NESO)" w:date="2025-05-08T15:48:00Z" w16du:dateUtc="2025-05-08T14:48:00Z">
              <w:r w:rsidR="003C017D">
                <w:rPr>
                  <w:rFonts w:ascii="Arial" w:hAnsi="Arial" w:cs="Arial"/>
                  <w:b/>
                  <w:bCs/>
                  <w:sz w:val="22"/>
                  <w:szCs w:val="22"/>
                </w:rPr>
                <w:t xml:space="preserve"> </w:t>
              </w:r>
              <w:r w:rsidR="003C017D">
                <w:rPr>
                  <w:rFonts w:ascii="Arial" w:hAnsi="Arial" w:cs="Arial"/>
                  <w:sz w:val="22"/>
                  <w:szCs w:val="22"/>
                </w:rPr>
                <w:t>occurs</w:t>
              </w:r>
            </w:ins>
            <w:ins w:id="744" w:author="Chris Warburton (NESO)" w:date="2025-05-08T15:50:00Z" w16du:dateUtc="2025-05-08T14:50:00Z">
              <w:r w:rsidR="00FC4B31">
                <w:rPr>
                  <w:rFonts w:ascii="Arial" w:hAnsi="Arial" w:cs="Arial"/>
                  <w:sz w:val="22"/>
                  <w:szCs w:val="22"/>
                </w:rPr>
                <w:t>:</w:t>
              </w:r>
            </w:ins>
          </w:p>
          <w:p w14:paraId="3D07BE4D" w14:textId="228EF7D0" w:rsidR="006D20D2" w:rsidRDefault="006D20D2" w:rsidP="005B70F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45" w:author="Chris Warburton (NESO)" w:date="2025-05-08T15:51:00Z" w16du:dateUtc="2025-05-08T14:51:00Z"/>
                <w:rFonts w:ascii="Arial" w:hAnsi="Arial" w:cs="Arial"/>
                <w:sz w:val="22"/>
                <w:szCs w:val="22"/>
              </w:rPr>
            </w:pPr>
            <w:ins w:id="746" w:author="Chris Warburton (NESO)" w:date="2025-05-08T15:50:00Z" w16du:dateUtc="2025-05-08T14:50:00Z">
              <w:r>
                <w:rPr>
                  <w:rFonts w:ascii="Arial" w:hAnsi="Arial" w:cs="Arial"/>
                  <w:sz w:val="22"/>
                  <w:szCs w:val="22"/>
                </w:rPr>
                <w:t xml:space="preserve">(a) the period from </w:t>
              </w:r>
            </w:ins>
            <w:ins w:id="747" w:author="Chris Warburton (NESO)" w:date="2025-05-08T15:51:00Z" w16du:dateUtc="2025-05-08T14:51:00Z">
              <w:r>
                <w:rPr>
                  <w:rFonts w:ascii="Arial" w:hAnsi="Arial" w:cs="Arial"/>
                  <w:sz w:val="22"/>
                  <w:szCs w:val="22"/>
                </w:rPr>
                <w:t>the date</w:t>
              </w:r>
              <w:r w:rsidRPr="00AD6903">
                <w:rPr>
                  <w:rFonts w:ascii="Arial" w:hAnsi="Arial" w:cs="Arial"/>
                  <w:sz w:val="22"/>
                  <w:szCs w:val="22"/>
                </w:rPr>
                <w:t xml:space="preserve"> Part Five of the </w:t>
              </w:r>
              <w:r w:rsidRPr="00AD6903">
                <w:rPr>
                  <w:rFonts w:ascii="Arial" w:hAnsi="Arial" w:cs="Arial"/>
                  <w:b/>
                  <w:bCs/>
                  <w:sz w:val="22"/>
                  <w:szCs w:val="22"/>
                </w:rPr>
                <w:t>User Commitment Methodology</w:t>
              </w:r>
              <w:r>
                <w:rPr>
                  <w:rFonts w:ascii="Arial" w:hAnsi="Arial" w:cs="Arial"/>
                  <w:b/>
                  <w:bCs/>
                  <w:sz w:val="22"/>
                  <w:szCs w:val="22"/>
                </w:rPr>
                <w:t xml:space="preserve"> </w:t>
              </w:r>
              <w:r>
                <w:rPr>
                  <w:rFonts w:ascii="Arial" w:hAnsi="Arial" w:cs="Arial"/>
                  <w:sz w:val="22"/>
                  <w:szCs w:val="22"/>
                </w:rPr>
                <w:t>takes effect until 31 December 20</w:t>
              </w:r>
            </w:ins>
            <w:ins w:id="748" w:author="Chris Warburton (NESO)" w:date="2025-05-13T08:57:00Z" w16du:dateUtc="2025-05-13T07:57:00Z">
              <w:r w:rsidR="005D2CC1">
                <w:rPr>
                  <w:rFonts w:ascii="Arial" w:hAnsi="Arial" w:cs="Arial"/>
                  <w:sz w:val="22"/>
                  <w:szCs w:val="22"/>
                </w:rPr>
                <w:t>30</w:t>
              </w:r>
            </w:ins>
            <w:ins w:id="749" w:author="Chris Warburton (NESO)" w:date="2025-05-08T15:51:00Z" w16du:dateUtc="2025-05-08T14:51:00Z">
              <w:r>
                <w:rPr>
                  <w:rFonts w:ascii="Arial" w:hAnsi="Arial" w:cs="Arial"/>
                  <w:sz w:val="22"/>
                  <w:szCs w:val="22"/>
                </w:rPr>
                <w:t>;</w:t>
              </w:r>
            </w:ins>
          </w:p>
          <w:p w14:paraId="6F9BB9A6" w14:textId="77AF6ACB" w:rsidR="00FC4B31" w:rsidRDefault="006D20D2" w:rsidP="005B70F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50" w:author="Chris Warburton (NESO)" w:date="2025-05-08T15:48:00Z" w16du:dateUtc="2025-05-08T14:48:00Z"/>
                <w:rFonts w:ascii="Arial" w:hAnsi="Arial" w:cs="Arial"/>
                <w:sz w:val="22"/>
                <w:szCs w:val="22"/>
              </w:rPr>
            </w:pPr>
            <w:ins w:id="751" w:author="Chris Warburton (NESO)" w:date="2025-05-08T15:51:00Z" w16du:dateUtc="2025-05-08T14:51:00Z">
              <w:r>
                <w:rPr>
                  <w:rFonts w:ascii="Arial" w:hAnsi="Arial" w:cs="Arial"/>
                  <w:sz w:val="22"/>
                  <w:szCs w:val="22"/>
                </w:rPr>
                <w:t xml:space="preserve">(b) </w:t>
              </w:r>
              <w:r w:rsidR="008B43BB">
                <w:rPr>
                  <w:rFonts w:ascii="Arial" w:hAnsi="Arial" w:cs="Arial"/>
                  <w:sz w:val="22"/>
                  <w:szCs w:val="22"/>
                </w:rPr>
                <w:t>each subsequent period of five yea</w:t>
              </w:r>
            </w:ins>
            <w:ins w:id="752" w:author="Chris Warburton (NESO)" w:date="2025-05-08T15:52:00Z" w16du:dateUtc="2025-05-08T14:52:00Z">
              <w:r w:rsidR="008B43BB">
                <w:rPr>
                  <w:rFonts w:ascii="Arial" w:hAnsi="Arial" w:cs="Arial"/>
                  <w:sz w:val="22"/>
                  <w:szCs w:val="22"/>
                </w:rPr>
                <w:t>rs commencing on 1 January and ending on 31 December;</w:t>
              </w:r>
            </w:ins>
            <w:ins w:id="753" w:author="Chris Warburton (NESO)" w:date="2025-05-08T15:51:00Z" w16du:dateUtc="2025-05-08T14:51:00Z">
              <w:r>
                <w:rPr>
                  <w:rFonts w:ascii="Arial" w:hAnsi="Arial" w:cs="Arial"/>
                  <w:sz w:val="22"/>
                  <w:szCs w:val="22"/>
                </w:rPr>
                <w:t xml:space="preserve"> </w:t>
              </w:r>
            </w:ins>
          </w:p>
          <w:p w14:paraId="66A0C823" w14:textId="6AFDC76B" w:rsidR="005B70F9" w:rsidRPr="005B70F9" w:rsidRDefault="005B70F9" w:rsidP="005B70F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54" w:author="Chris Warburton (NESO)" w:date="2025-05-08T08:45:00Z" w16du:dateUtc="2025-05-08T07:45:00Z"/>
                <w:rFonts w:ascii="Arial" w:hAnsi="Arial" w:cs="Arial"/>
                <w:sz w:val="22"/>
                <w:szCs w:val="22"/>
              </w:rPr>
            </w:pPr>
            <w:ins w:id="755" w:author="Chris Warburton (NESO)" w:date="2025-05-08T08:47:00Z" w16du:dateUtc="2025-05-08T07:47:00Z">
              <w:r w:rsidRPr="005B70F9">
                <w:rPr>
                  <w:rFonts w:ascii="Arial" w:hAnsi="Arial" w:cs="Arial"/>
                  <w:sz w:val="22"/>
                  <w:szCs w:val="22"/>
                  <w:rPrChange w:id="756" w:author="Chris Warburton (NESO)" w:date="2025-05-08T08:47:00Z" w16du:dateUtc="2025-05-08T07:47:00Z">
                    <w:rPr>
                      <w:rFonts w:ascii="Arial" w:hAnsi="Arial" w:cs="Arial"/>
                    </w:rPr>
                  </w:rPrChange>
                </w:rPr>
                <w:t xml:space="preserve"> </w:t>
              </w:r>
            </w:ins>
          </w:p>
        </w:tc>
      </w:tr>
      <w:tr w:rsidR="00230D60" w14:paraId="08B0FC25" w14:textId="77777777" w:rsidTr="00D842B7">
        <w:trPr>
          <w:ins w:id="757" w:author="Chris Warburton (NESO)" w:date="2025-05-13T11:28:00Z"/>
        </w:trPr>
        <w:tc>
          <w:tcPr>
            <w:tcW w:w="2268" w:type="dxa"/>
          </w:tcPr>
          <w:p w14:paraId="3F479E4E" w14:textId="573A3522" w:rsidR="00230D60" w:rsidRPr="00230D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58" w:author="Chris Warburton (NESO)" w:date="2025-05-13T11:28:00Z" w16du:dateUtc="2025-05-13T10:28:00Z"/>
                <w:rFonts w:ascii="Arial" w:hAnsi="Arial" w:cs="Arial"/>
                <w:b/>
                <w:bCs/>
                <w:sz w:val="22"/>
                <w:szCs w:val="22"/>
              </w:rPr>
            </w:pPr>
            <w:ins w:id="759" w:author="Chris Warburton (NESO)" w:date="2025-05-13T11:28:00Z" w16du:dateUtc="2025-05-13T10:28:00Z">
              <w:r w:rsidRPr="00610D80">
                <w:rPr>
                  <w:rFonts w:ascii="Arial" w:hAnsi="Arial" w:cs="Arial"/>
                  <w:b/>
                  <w:bCs/>
                  <w:sz w:val="22"/>
                  <w:szCs w:val="20"/>
                </w:rPr>
                <w:t>“PCF Activation Threshold”</w:t>
              </w:r>
            </w:ins>
          </w:p>
        </w:tc>
        <w:tc>
          <w:tcPr>
            <w:tcW w:w="6379" w:type="dxa"/>
          </w:tcPr>
          <w:p w14:paraId="3990F26C" w14:textId="6F153BE1" w:rsidR="00230D60" w:rsidRPr="00230D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60" w:author="Chris Warburton (NESO)" w:date="2025-05-13T11:28:00Z" w16du:dateUtc="2025-05-13T10:28:00Z"/>
                <w:rFonts w:ascii="Arial" w:hAnsi="Arial" w:cs="Arial"/>
                <w:sz w:val="22"/>
                <w:szCs w:val="22"/>
              </w:rPr>
            </w:pPr>
            <w:ins w:id="761" w:author="Chris Warburton (NESO)" w:date="2025-05-13T11:28:00Z" w16du:dateUtc="2025-05-13T10:28:00Z">
              <w:r w:rsidRPr="00610D80">
                <w:rPr>
                  <w:rFonts w:ascii="Arial" w:hAnsi="Arial" w:cs="Arial"/>
                  <w:sz w:val="22"/>
                  <w:szCs w:val="20"/>
                </w:rPr>
                <w:t>6,500MW;</w:t>
              </w:r>
            </w:ins>
          </w:p>
        </w:tc>
      </w:tr>
      <w:tr w:rsidR="00230D60" w14:paraId="34287FFC" w14:textId="77777777" w:rsidTr="00D842B7">
        <w:trPr>
          <w:ins w:id="762" w:author="Chris Warburton (NESO)" w:date="2025-05-12T20:00:00Z"/>
        </w:trPr>
        <w:tc>
          <w:tcPr>
            <w:tcW w:w="2268" w:type="dxa"/>
          </w:tcPr>
          <w:p w14:paraId="6F24C8A5" w14:textId="4A04E2E5" w:rsidR="00230D60" w:rsidRPr="009E139E"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63" w:author="Chris Warburton (NESO)" w:date="2025-05-12T20:00:00Z" w16du:dateUtc="2025-05-12T19:00:00Z"/>
                <w:rFonts w:ascii="Arial" w:hAnsi="Arial" w:cs="Arial"/>
                <w:b/>
                <w:bCs/>
                <w:sz w:val="22"/>
                <w:szCs w:val="22"/>
              </w:rPr>
            </w:pPr>
            <w:ins w:id="764" w:author="Chris Warburton (NESO)" w:date="2025-05-12T20:00:00Z" w16du:dateUtc="2025-05-12T19:00:00Z">
              <w:r w:rsidRPr="00914060">
                <w:rPr>
                  <w:rFonts w:ascii="Arial" w:hAnsi="Arial" w:cs="Arial"/>
                  <w:b/>
                  <w:bCs/>
                  <w:sz w:val="22"/>
                  <w:szCs w:val="22"/>
                </w:rPr>
                <w:t>“PCF Determination Notice”</w:t>
              </w:r>
            </w:ins>
          </w:p>
        </w:tc>
        <w:tc>
          <w:tcPr>
            <w:tcW w:w="6379" w:type="dxa"/>
          </w:tcPr>
          <w:p w14:paraId="71325D0C" w14:textId="38813C57" w:rsidR="00230D60" w:rsidRPr="009E139E"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65" w:author="Chris Warburton (NESO)" w:date="2025-05-12T20:00:00Z" w16du:dateUtc="2025-05-12T19:00:00Z"/>
                <w:rFonts w:ascii="Arial" w:hAnsi="Arial" w:cs="Arial"/>
                <w:sz w:val="22"/>
                <w:szCs w:val="22"/>
              </w:rPr>
            </w:pPr>
            <w:ins w:id="766" w:author="Chris Warburton (NESO)" w:date="2025-05-12T20:00:00Z" w16du:dateUtc="2025-05-12T19:00:00Z">
              <w:r w:rsidRPr="00914060">
                <w:rPr>
                  <w:rFonts w:ascii="Arial" w:hAnsi="Arial" w:cs="Arial"/>
                  <w:sz w:val="22"/>
                  <w:szCs w:val="22"/>
                </w:rPr>
                <w:t xml:space="preserve">the notice issued by </w:t>
              </w:r>
              <w:r w:rsidRPr="00914060">
                <w:rPr>
                  <w:rFonts w:ascii="Arial" w:hAnsi="Arial" w:cs="Arial"/>
                  <w:b/>
                  <w:bCs/>
                  <w:sz w:val="22"/>
                  <w:szCs w:val="22"/>
                </w:rPr>
                <w:t>The Company</w:t>
              </w:r>
              <w:r w:rsidRPr="00914060">
                <w:rPr>
                  <w:rFonts w:ascii="Arial" w:hAnsi="Arial" w:cs="Arial"/>
                  <w:sz w:val="22"/>
                  <w:szCs w:val="22"/>
                </w:rPr>
                <w:t xml:space="preserve"> in accordance with Paragraph 2.4 of Part Five of the </w:t>
              </w:r>
              <w:r w:rsidRPr="00914060">
                <w:rPr>
                  <w:rFonts w:ascii="Arial" w:hAnsi="Arial" w:cs="Arial"/>
                  <w:b/>
                  <w:bCs/>
                  <w:sz w:val="22"/>
                  <w:szCs w:val="22"/>
                </w:rPr>
                <w:t>User Commitment Methodology</w:t>
              </w:r>
              <w:r w:rsidRPr="00914060">
                <w:rPr>
                  <w:rFonts w:ascii="Arial" w:hAnsi="Arial" w:cs="Arial"/>
                  <w:sz w:val="22"/>
                  <w:szCs w:val="22"/>
                </w:rPr>
                <w:t xml:space="preserve">; </w:t>
              </w:r>
            </w:ins>
          </w:p>
        </w:tc>
      </w:tr>
      <w:tr w:rsidR="00230D60" w14:paraId="313773E3" w14:textId="77777777" w:rsidTr="00D842B7">
        <w:trPr>
          <w:ins w:id="767" w:author="Chris Warburton (NESO)" w:date="2025-05-13T10:57:00Z"/>
        </w:trPr>
        <w:tc>
          <w:tcPr>
            <w:tcW w:w="2268" w:type="dxa"/>
          </w:tcPr>
          <w:p w14:paraId="2E68261E" w14:textId="06D8D803" w:rsidR="00230D60" w:rsidRPr="009140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68" w:author="Chris Warburton (NESO)" w:date="2025-05-13T10:57:00Z" w16du:dateUtc="2025-05-13T09:57:00Z"/>
                <w:rFonts w:ascii="Arial" w:hAnsi="Arial" w:cs="Arial"/>
                <w:b/>
                <w:bCs/>
                <w:sz w:val="22"/>
                <w:szCs w:val="22"/>
              </w:rPr>
            </w:pPr>
            <w:ins w:id="769" w:author="Chris Warburton (NESO)" w:date="2025-05-13T10:57:00Z" w16du:dateUtc="2025-05-13T09:57:00Z">
              <w:r>
                <w:rPr>
                  <w:rFonts w:ascii="Arial" w:hAnsi="Arial" w:cs="Arial"/>
                  <w:b/>
                  <w:bCs/>
                  <w:sz w:val="22"/>
                  <w:szCs w:val="22"/>
                </w:rPr>
                <w:t>“PCF Distribution Notice Period”</w:t>
              </w:r>
            </w:ins>
          </w:p>
        </w:tc>
        <w:tc>
          <w:tcPr>
            <w:tcW w:w="6379" w:type="dxa"/>
          </w:tcPr>
          <w:p w14:paraId="0B2BBBCF" w14:textId="77777777" w:rsidR="00230D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70" w:author="Chris Warburton (NESO)" w:date="2025-05-13T11:01:00Z" w16du:dateUtc="2025-05-13T10:01:00Z"/>
                <w:rFonts w:ascii="Arial" w:hAnsi="Arial" w:cs="Arial"/>
                <w:sz w:val="22"/>
                <w:szCs w:val="22"/>
              </w:rPr>
            </w:pPr>
            <w:ins w:id="771" w:author="Chris Warburton (NESO)" w:date="2025-05-13T10:59:00Z" w16du:dateUtc="2025-05-13T09:59:00Z">
              <w:r>
                <w:rPr>
                  <w:rFonts w:ascii="Arial" w:hAnsi="Arial" w:cs="Arial"/>
                  <w:sz w:val="22"/>
                  <w:szCs w:val="22"/>
                </w:rPr>
                <w:t xml:space="preserve">in the case of the first notification provided in accordance with Paragraph </w:t>
              </w:r>
            </w:ins>
            <w:ins w:id="772" w:author="Chris Warburton (NESO)" w:date="2025-05-13T11:00:00Z" w16du:dateUtc="2025-05-13T10:00:00Z">
              <w:r>
                <w:rPr>
                  <w:rFonts w:ascii="Arial" w:hAnsi="Arial" w:cs="Arial"/>
                  <w:sz w:val="22"/>
                  <w:szCs w:val="22"/>
                </w:rPr>
                <w:t xml:space="preserve">5.1 </w:t>
              </w:r>
            </w:ins>
            <w:ins w:id="773" w:author="Chris Warburton (NESO)" w:date="2025-05-13T10:59:00Z" w16du:dateUtc="2025-05-13T09:59:00Z">
              <w:r>
                <w:rPr>
                  <w:rFonts w:ascii="Arial" w:hAnsi="Arial" w:cs="Arial"/>
                  <w:sz w:val="22"/>
                  <w:szCs w:val="22"/>
                </w:rPr>
                <w:t xml:space="preserve">of Part Five of </w:t>
              </w:r>
              <w:r w:rsidRPr="00914060">
                <w:rPr>
                  <w:rFonts w:ascii="Arial" w:hAnsi="Arial" w:cs="Arial"/>
                  <w:sz w:val="22"/>
                  <w:szCs w:val="22"/>
                </w:rPr>
                <w:t xml:space="preserve">the </w:t>
              </w:r>
              <w:r w:rsidRPr="00914060">
                <w:rPr>
                  <w:rFonts w:ascii="Arial" w:hAnsi="Arial" w:cs="Arial"/>
                  <w:b/>
                  <w:bCs/>
                  <w:sz w:val="22"/>
                  <w:szCs w:val="22"/>
                </w:rPr>
                <w:t>User Commitment Methodology</w:t>
              </w:r>
            </w:ins>
            <w:ins w:id="774" w:author="Chris Warburton (NESO)" w:date="2025-05-13T11:00:00Z" w16du:dateUtc="2025-05-13T10:00:00Z">
              <w:r>
                <w:rPr>
                  <w:rFonts w:ascii="Arial" w:hAnsi="Arial" w:cs="Arial"/>
                  <w:sz w:val="22"/>
                  <w:szCs w:val="22"/>
                </w:rPr>
                <w:t>, the period from the date</w:t>
              </w:r>
              <w:r w:rsidRPr="00AD6903">
                <w:rPr>
                  <w:rFonts w:ascii="Arial" w:hAnsi="Arial" w:cs="Arial"/>
                  <w:sz w:val="22"/>
                  <w:szCs w:val="22"/>
                </w:rPr>
                <w:t xml:space="preserve"> Part Five of the </w:t>
              </w:r>
              <w:r w:rsidRPr="00AD6903">
                <w:rPr>
                  <w:rFonts w:ascii="Arial" w:hAnsi="Arial" w:cs="Arial"/>
                  <w:b/>
                  <w:bCs/>
                  <w:sz w:val="22"/>
                  <w:szCs w:val="22"/>
                </w:rPr>
                <w:t>User Commitment Methodology</w:t>
              </w:r>
              <w:r>
                <w:rPr>
                  <w:rFonts w:ascii="Arial" w:hAnsi="Arial" w:cs="Arial"/>
                  <w:b/>
                  <w:bCs/>
                  <w:sz w:val="22"/>
                  <w:szCs w:val="22"/>
                </w:rPr>
                <w:t xml:space="preserve"> </w:t>
              </w:r>
              <w:r>
                <w:rPr>
                  <w:rFonts w:ascii="Arial" w:hAnsi="Arial" w:cs="Arial"/>
                  <w:sz w:val="22"/>
                  <w:szCs w:val="22"/>
                </w:rPr>
                <w:t xml:space="preserve">takes effect </w:t>
              </w:r>
            </w:ins>
            <w:ins w:id="775" w:author="Chris Warburton (NESO)" w:date="2025-05-13T11:01:00Z" w16du:dateUtc="2025-05-13T10:01:00Z">
              <w:r>
                <w:rPr>
                  <w:rFonts w:ascii="Arial" w:hAnsi="Arial" w:cs="Arial"/>
                  <w:sz w:val="22"/>
                  <w:szCs w:val="22"/>
                </w:rPr>
                <w:t>to</w:t>
              </w:r>
            </w:ins>
            <w:ins w:id="776" w:author="Chris Warburton (NESO)" w:date="2025-05-13T11:00:00Z" w16du:dateUtc="2025-05-13T10:00:00Z">
              <w:r>
                <w:rPr>
                  <w:rFonts w:ascii="Arial" w:hAnsi="Arial" w:cs="Arial"/>
                  <w:sz w:val="22"/>
                  <w:szCs w:val="22"/>
                </w:rPr>
                <w:t xml:space="preserve"> the 14</w:t>
              </w:r>
              <w:r w:rsidRPr="000354AC">
                <w:rPr>
                  <w:rFonts w:ascii="Arial" w:hAnsi="Arial" w:cs="Arial"/>
                  <w:sz w:val="22"/>
                  <w:szCs w:val="22"/>
                  <w:vertAlign w:val="superscript"/>
                  <w:rPrChange w:id="777" w:author="Chris Warburton (NESO)" w:date="2025-05-13T11:00:00Z" w16du:dateUtc="2025-05-13T10:00:00Z">
                    <w:rPr>
                      <w:rFonts w:ascii="Arial" w:hAnsi="Arial" w:cs="Arial"/>
                      <w:sz w:val="22"/>
                      <w:szCs w:val="22"/>
                    </w:rPr>
                  </w:rPrChange>
                </w:rPr>
                <w:t>th</w:t>
              </w:r>
              <w:r>
                <w:rPr>
                  <w:rFonts w:ascii="Arial" w:hAnsi="Arial" w:cs="Arial"/>
                  <w:sz w:val="22"/>
                  <w:szCs w:val="22"/>
                </w:rPr>
                <w:t xml:space="preserve"> day of the month </w:t>
              </w:r>
            </w:ins>
            <w:ins w:id="778" w:author="Chris Warburton (NESO)" w:date="2025-05-13T11:01:00Z" w16du:dateUtc="2025-05-13T10:01:00Z">
              <w:r>
                <w:rPr>
                  <w:rFonts w:ascii="Arial" w:hAnsi="Arial" w:cs="Arial"/>
                  <w:sz w:val="22"/>
                  <w:szCs w:val="22"/>
                </w:rPr>
                <w:t>before the notification</w:t>
              </w:r>
            </w:ins>
            <w:ins w:id="779" w:author="Chris Warburton (NESO)" w:date="2025-05-13T10:59:00Z" w16du:dateUtc="2025-05-13T09:59:00Z">
              <w:r w:rsidRPr="00914060">
                <w:rPr>
                  <w:rFonts w:ascii="Arial" w:hAnsi="Arial" w:cs="Arial"/>
                  <w:sz w:val="22"/>
                  <w:szCs w:val="22"/>
                </w:rPr>
                <w:t>;</w:t>
              </w:r>
            </w:ins>
            <w:ins w:id="780" w:author="Chris Warburton (NESO)" w:date="2025-05-13T11:01:00Z" w16du:dateUtc="2025-05-13T10:01:00Z">
              <w:r>
                <w:rPr>
                  <w:rFonts w:ascii="Arial" w:hAnsi="Arial" w:cs="Arial"/>
                  <w:sz w:val="22"/>
                  <w:szCs w:val="22"/>
                </w:rPr>
                <w:t xml:space="preserve"> and</w:t>
              </w:r>
            </w:ins>
          </w:p>
          <w:p w14:paraId="6C8B25D6" w14:textId="5DCE1E08" w:rsidR="00230D60" w:rsidRPr="00914060"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81" w:author="Chris Warburton (NESO)" w:date="2025-05-13T10:57:00Z" w16du:dateUtc="2025-05-13T09:57:00Z"/>
                <w:rFonts w:ascii="Arial" w:hAnsi="Arial" w:cs="Arial"/>
                <w:sz w:val="22"/>
                <w:szCs w:val="22"/>
              </w:rPr>
            </w:pPr>
            <w:ins w:id="782" w:author="Chris Warburton (NESO)" w:date="2025-05-13T11:01:00Z" w16du:dateUtc="2025-05-13T10:01:00Z">
              <w:r>
                <w:rPr>
                  <w:rFonts w:ascii="Arial" w:hAnsi="Arial" w:cs="Arial"/>
                  <w:sz w:val="22"/>
                  <w:szCs w:val="22"/>
                </w:rPr>
                <w:t>in the case of any subsequent notifications provided in accordance with Paragraph 5.1, the period from</w:t>
              </w:r>
            </w:ins>
            <w:ins w:id="783" w:author="Chris Warburton (NESO)" w:date="2025-05-13T11:02:00Z" w16du:dateUtc="2025-05-13T10:02:00Z">
              <w:r>
                <w:rPr>
                  <w:rFonts w:ascii="Arial" w:hAnsi="Arial" w:cs="Arial"/>
                  <w:sz w:val="22"/>
                  <w:szCs w:val="22"/>
                </w:rPr>
                <w:t xml:space="preserve"> the</w:t>
              </w:r>
            </w:ins>
            <w:ins w:id="784" w:author="Chris Warburton (NESO)" w:date="2025-05-13T11:03:00Z" w16du:dateUtc="2025-05-13T10:03:00Z">
              <w:r>
                <w:rPr>
                  <w:rFonts w:ascii="Arial" w:hAnsi="Arial" w:cs="Arial"/>
                  <w:sz w:val="22"/>
                  <w:szCs w:val="22"/>
                </w:rPr>
                <w:t xml:space="preserve"> 14</w:t>
              </w:r>
              <w:r w:rsidRPr="00CC7CA2">
                <w:rPr>
                  <w:rFonts w:ascii="Arial" w:hAnsi="Arial" w:cs="Arial"/>
                  <w:sz w:val="22"/>
                  <w:szCs w:val="22"/>
                  <w:vertAlign w:val="superscript"/>
                </w:rPr>
                <w:t>th</w:t>
              </w:r>
              <w:r>
                <w:rPr>
                  <w:rFonts w:ascii="Arial" w:hAnsi="Arial" w:cs="Arial"/>
                  <w:sz w:val="22"/>
                  <w:szCs w:val="22"/>
                </w:rPr>
                <w:t xml:space="preserve"> day of the month two months before the notification</w:t>
              </w:r>
            </w:ins>
            <w:ins w:id="785" w:author="Chris Warburton (NESO)" w:date="2025-05-13T11:02:00Z" w16du:dateUtc="2025-05-13T10:02:00Z">
              <w:r>
                <w:rPr>
                  <w:rFonts w:ascii="Arial" w:hAnsi="Arial" w:cs="Arial"/>
                  <w:sz w:val="22"/>
                  <w:szCs w:val="22"/>
                </w:rPr>
                <w:t xml:space="preserve"> to the 14</w:t>
              </w:r>
              <w:r w:rsidRPr="00CC7CA2">
                <w:rPr>
                  <w:rFonts w:ascii="Arial" w:hAnsi="Arial" w:cs="Arial"/>
                  <w:sz w:val="22"/>
                  <w:szCs w:val="22"/>
                  <w:vertAlign w:val="superscript"/>
                </w:rPr>
                <w:t>th</w:t>
              </w:r>
              <w:r>
                <w:rPr>
                  <w:rFonts w:ascii="Arial" w:hAnsi="Arial" w:cs="Arial"/>
                  <w:sz w:val="22"/>
                  <w:szCs w:val="22"/>
                </w:rPr>
                <w:t xml:space="preserve"> day of the month before the notification</w:t>
              </w:r>
            </w:ins>
            <w:ins w:id="786" w:author="Chris Warburton (NESO)" w:date="2025-05-13T11:04:00Z" w16du:dateUtc="2025-05-13T10:04:00Z">
              <w:r>
                <w:rPr>
                  <w:rFonts w:ascii="Arial" w:hAnsi="Arial" w:cs="Arial"/>
                  <w:sz w:val="22"/>
                  <w:szCs w:val="22"/>
                </w:rPr>
                <w:t>;</w:t>
              </w:r>
            </w:ins>
          </w:p>
        </w:tc>
      </w:tr>
      <w:tr w:rsidR="00230D60" w14:paraId="21AEA387" w14:textId="77777777" w:rsidTr="00D842B7">
        <w:trPr>
          <w:ins w:id="787" w:author="Chris Warburton (NESO)" w:date="2025-05-09T07:54:00Z"/>
        </w:trPr>
        <w:tc>
          <w:tcPr>
            <w:tcW w:w="2268" w:type="dxa"/>
          </w:tcPr>
          <w:p w14:paraId="0A25E022" w14:textId="5570EA49" w:rsidR="00230D60" w:rsidRPr="003D1EB2"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88" w:author="Chris Warburton (NESO)" w:date="2025-05-09T07:54:00Z" w16du:dateUtc="2025-05-09T06:54:00Z"/>
                <w:rFonts w:ascii="Arial" w:hAnsi="Arial" w:cs="Arial"/>
                <w:b/>
                <w:bCs/>
                <w:sz w:val="22"/>
                <w:szCs w:val="22"/>
              </w:rPr>
            </w:pPr>
            <w:ins w:id="789" w:author="Chris Warburton (NESO)" w:date="2025-05-09T07:54:00Z" w16du:dateUtc="2025-05-09T06:54:00Z">
              <w:r w:rsidRPr="006578B8">
                <w:rPr>
                  <w:rFonts w:ascii="Arial" w:hAnsi="Arial" w:cs="Arial"/>
                  <w:b/>
                  <w:bCs/>
                  <w:sz w:val="22"/>
                  <w:szCs w:val="20"/>
                </w:rPr>
                <w:t xml:space="preserve">“PCF </w:t>
              </w:r>
              <w:r>
                <w:rPr>
                  <w:rFonts w:ascii="Arial" w:hAnsi="Arial" w:cs="Arial"/>
                  <w:b/>
                  <w:bCs/>
                  <w:sz w:val="22"/>
                  <w:szCs w:val="20"/>
                </w:rPr>
                <w:t>Period</w:t>
              </w:r>
              <w:r w:rsidRPr="006578B8">
                <w:rPr>
                  <w:rFonts w:ascii="Arial" w:hAnsi="Arial" w:cs="Arial"/>
                  <w:b/>
                  <w:bCs/>
                  <w:sz w:val="22"/>
                  <w:szCs w:val="20"/>
                </w:rPr>
                <w:t>”</w:t>
              </w:r>
            </w:ins>
          </w:p>
        </w:tc>
        <w:tc>
          <w:tcPr>
            <w:tcW w:w="6379" w:type="dxa"/>
          </w:tcPr>
          <w:p w14:paraId="6A1423CF" w14:textId="7791DBCF" w:rsidR="00230D60" w:rsidRPr="003D1EB2" w:rsidRDefault="00230D60" w:rsidP="721E1ADC">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90" w:author="Chris Warburton (NESO)" w:date="2025-05-09T07:54:00Z" w16du:dateUtc="2025-05-09T06:54:00Z"/>
                <w:rFonts w:ascii="Arial" w:hAnsi="Arial" w:cs="Arial"/>
                <w:sz w:val="22"/>
                <w:szCs w:val="22"/>
              </w:rPr>
            </w:pPr>
            <w:ins w:id="791" w:author="Chris Warburton (NESO)" w:date="2025-05-09T08:02:00Z">
              <w:r w:rsidRPr="721E1ADC">
                <w:rPr>
                  <w:rFonts w:ascii="Arial" w:hAnsi="Arial" w:cs="Arial"/>
                  <w:sz w:val="22"/>
                  <w:szCs w:val="22"/>
                </w:rPr>
                <w:t xml:space="preserve">each </w:t>
              </w:r>
            </w:ins>
            <w:ins w:id="792" w:author="Chris Warburton (NESO)" w:date="2025-05-13T11:05:00Z" w16du:dateUtc="2025-05-13T10:05:00Z">
              <w:r w:rsidRPr="721E1ADC">
                <w:rPr>
                  <w:rFonts w:ascii="Arial" w:hAnsi="Arial" w:cs="Arial"/>
                  <w:sz w:val="22"/>
                  <w:szCs w:val="22"/>
                </w:rPr>
                <w:t>six</w:t>
              </w:r>
            </w:ins>
            <w:ins w:id="793" w:author="Chris Warburton (NESO)" w:date="2025-05-09T08:02:00Z">
              <w:r w:rsidRPr="721E1ADC">
                <w:rPr>
                  <w:rFonts w:ascii="Arial" w:hAnsi="Arial" w:cs="Arial"/>
                  <w:sz w:val="22"/>
                  <w:szCs w:val="22"/>
                </w:rPr>
                <w:t xml:space="preserve"> month period commencing on the 1 April or 1 October</w:t>
              </w:r>
            </w:ins>
            <w:ins w:id="794" w:author="Chris Warburton (NESO)" w:date="2025-05-09T07:54:00Z" w16du:dateUtc="2025-05-09T06:54:00Z">
              <w:r w:rsidRPr="721E1ADC">
                <w:rPr>
                  <w:rFonts w:ascii="Arial" w:hAnsi="Arial" w:cs="Arial"/>
                  <w:sz w:val="22"/>
                  <w:szCs w:val="22"/>
                </w:rPr>
                <w:t>;</w:t>
              </w:r>
            </w:ins>
          </w:p>
        </w:tc>
      </w:tr>
      <w:tr w:rsidR="00230D60" w14:paraId="1DEEBAD3" w14:textId="77777777" w:rsidTr="00D842B7">
        <w:trPr>
          <w:ins w:id="795" w:author="Chris Warburton (NESO)" w:date="2025-05-08T15:32:00Z"/>
        </w:trPr>
        <w:tc>
          <w:tcPr>
            <w:tcW w:w="2268" w:type="dxa"/>
          </w:tcPr>
          <w:p w14:paraId="2DDB93B2" w14:textId="4EFDF662" w:rsidR="00230D60" w:rsidRPr="009038E8"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96" w:author="Chris Warburton (NESO)" w:date="2025-05-08T15:32:00Z" w16du:dateUtc="2025-05-08T14:32:00Z"/>
                <w:rFonts w:ascii="Arial" w:hAnsi="Arial" w:cs="Arial"/>
                <w:b/>
                <w:bCs/>
                <w:sz w:val="22"/>
                <w:szCs w:val="20"/>
              </w:rPr>
            </w:pPr>
            <w:ins w:id="797" w:author="Chris Warburton (NESO)" w:date="2025-05-13T11:28:00Z" w16du:dateUtc="2025-05-13T10:28:00Z">
              <w:r w:rsidRPr="00A339EB">
                <w:rPr>
                  <w:rFonts w:ascii="Arial" w:hAnsi="Arial" w:cs="Arial"/>
                  <w:b/>
                  <w:bCs/>
                  <w:sz w:val="22"/>
                  <w:szCs w:val="22"/>
                </w:rPr>
                <w:t>“Progression Commitment Fee”</w:t>
              </w:r>
            </w:ins>
          </w:p>
        </w:tc>
        <w:tc>
          <w:tcPr>
            <w:tcW w:w="6379" w:type="dxa"/>
          </w:tcPr>
          <w:p w14:paraId="5BBDDDB1" w14:textId="7FE1F3E0" w:rsidR="00230D60" w:rsidRPr="009038E8" w:rsidRDefault="00230D60" w:rsidP="00230D60">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ins w:id="798" w:author="Chris Warburton (NESO)" w:date="2025-05-08T15:32:00Z" w16du:dateUtc="2025-05-08T14:32:00Z"/>
                <w:rFonts w:ascii="Arial" w:hAnsi="Arial" w:cs="Arial"/>
                <w:sz w:val="22"/>
                <w:szCs w:val="20"/>
              </w:rPr>
            </w:pPr>
            <w:ins w:id="799" w:author="Chris Warburton (NESO)" w:date="2025-05-13T11:28:00Z" w16du:dateUtc="2025-05-13T10:28:00Z">
              <w:r w:rsidRPr="00A339EB">
                <w:rPr>
                  <w:rFonts w:ascii="Arial" w:hAnsi="Arial" w:cs="Arial"/>
                  <w:sz w:val="22"/>
                  <w:szCs w:val="22"/>
                </w:rPr>
                <w:t xml:space="preserve">the component of the </w:t>
              </w:r>
              <w:r w:rsidRPr="00A339EB">
                <w:rPr>
                  <w:rFonts w:ascii="Arial" w:hAnsi="Arial" w:cs="Arial"/>
                  <w:b/>
                  <w:bCs/>
                  <w:sz w:val="22"/>
                  <w:szCs w:val="22"/>
                </w:rPr>
                <w:t>Cancellation Charge</w:t>
              </w:r>
              <w:r w:rsidRPr="00A339EB">
                <w:rPr>
                  <w:rFonts w:ascii="Arial" w:hAnsi="Arial" w:cs="Arial"/>
                  <w:sz w:val="22"/>
                  <w:szCs w:val="22"/>
                </w:rPr>
                <w:t xml:space="preserve"> which applies following the </w:t>
              </w:r>
              <w:r w:rsidRPr="00A339EB">
                <w:rPr>
                  <w:rFonts w:ascii="Arial" w:hAnsi="Arial" w:cs="Arial"/>
                  <w:b/>
                  <w:bCs/>
                  <w:sz w:val="22"/>
                  <w:szCs w:val="22"/>
                </w:rPr>
                <w:t>PCF Activation Date</w:t>
              </w:r>
              <w:r w:rsidRPr="00A339EB">
                <w:rPr>
                  <w:rFonts w:ascii="Arial" w:hAnsi="Arial" w:cs="Arial"/>
                  <w:sz w:val="22"/>
                  <w:szCs w:val="22"/>
                </w:rPr>
                <w:t xml:space="preserve"> as more particularly described in Parts</w:t>
              </w:r>
              <w:r>
                <w:rPr>
                  <w:rFonts w:ascii="Arial" w:hAnsi="Arial" w:cs="Arial"/>
                  <w:sz w:val="22"/>
                  <w:szCs w:val="22"/>
                </w:rPr>
                <w:t xml:space="preserve"> One,</w:t>
              </w:r>
              <w:r w:rsidRPr="00A339EB">
                <w:rPr>
                  <w:rFonts w:ascii="Arial" w:hAnsi="Arial" w:cs="Arial"/>
                  <w:sz w:val="22"/>
                  <w:szCs w:val="22"/>
                </w:rPr>
                <w:t xml:space="preserve"> Two and Five of the </w:t>
              </w:r>
              <w:r w:rsidRPr="00A339EB">
                <w:rPr>
                  <w:rFonts w:ascii="Arial" w:hAnsi="Arial" w:cs="Arial"/>
                  <w:b/>
                  <w:bCs/>
                  <w:sz w:val="22"/>
                  <w:szCs w:val="22"/>
                </w:rPr>
                <w:t>User Commitment Methodology</w:t>
              </w:r>
              <w:r w:rsidRPr="00A339EB">
                <w:rPr>
                  <w:rFonts w:ascii="Arial" w:hAnsi="Arial" w:cs="Arial"/>
                  <w:bCs/>
                  <w:sz w:val="22"/>
                  <w:szCs w:val="22"/>
                </w:rPr>
                <w:t>;</w:t>
              </w:r>
            </w:ins>
          </w:p>
        </w:tc>
      </w:tr>
    </w:tbl>
    <w:p w14:paraId="74FA4E90" w14:textId="77777777"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800" w:author="Chris Warburton (NESO)" w:date="2025-05-08T08:37:00Z" w16du:dateUtc="2025-05-08T07:37:00Z">
            <w:rPr>
              <w:rFonts w:ascii="Arial" w:hAnsi="Arial" w:cs="Arial"/>
              <w:sz w:val="20"/>
              <w:szCs w:val="20"/>
            </w:rPr>
          </w:rPrChange>
        </w:rPr>
        <w:pPrChange w:id="801"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headerReference w:type="even" r:id="rId11"/>
      <w:headerReference w:type="default" r:id="rId12"/>
      <w:footerReference w:type="even" r:id="rId13"/>
      <w:footerReference w:type="default" r:id="rId14"/>
      <w:headerReference w:type="first" r:id="rId15"/>
      <w:footerReference w:type="first" r:id="rId16"/>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9AB0E" w14:textId="77777777" w:rsidR="00356AAF" w:rsidRDefault="00356AAF">
      <w:r>
        <w:separator/>
      </w:r>
    </w:p>
  </w:endnote>
  <w:endnote w:type="continuationSeparator" w:id="0">
    <w:p w14:paraId="28221904" w14:textId="77777777" w:rsidR="00356AAF" w:rsidRDefault="00356AAF">
      <w:r>
        <w:continuationSeparator/>
      </w:r>
    </w:p>
  </w:endnote>
  <w:endnote w:type="continuationNotice" w:id="1">
    <w:p w14:paraId="4133DA5A" w14:textId="77777777" w:rsidR="00356AAF" w:rsidRDefault="00356A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B7AE7" w14:textId="77777777" w:rsidR="00394CBE" w:rsidRDefault="00394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3F182" w14:textId="77777777" w:rsidR="00356AAF" w:rsidRDefault="00356AAF">
      <w:r>
        <w:separator/>
      </w:r>
    </w:p>
  </w:footnote>
  <w:footnote w:type="continuationSeparator" w:id="0">
    <w:p w14:paraId="14B70DFB" w14:textId="77777777" w:rsidR="00356AAF" w:rsidRDefault="00356AAF">
      <w:r>
        <w:continuationSeparator/>
      </w:r>
    </w:p>
  </w:footnote>
  <w:footnote w:type="continuationNotice" w:id="1">
    <w:p w14:paraId="12AD46E5" w14:textId="77777777" w:rsidR="00356AAF" w:rsidRDefault="00356A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5D2F2" w14:textId="77777777" w:rsidR="00394CBE" w:rsidRDefault="00394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972257"/>
      <w:docPartObj>
        <w:docPartGallery w:val="Watermarks"/>
        <w:docPartUnique/>
      </w:docPartObj>
    </w:sdtPr>
    <w:sdtEndPr/>
    <w:sdtContent>
      <w:p w14:paraId="150B3517" w14:textId="2F15AEA8" w:rsidR="00394CBE" w:rsidRDefault="005161A7">
        <w:pPr>
          <w:pStyle w:val="Header"/>
        </w:pPr>
        <w:r>
          <w:rPr>
            <w:noProof/>
          </w:rPr>
          <w:pict w14:anchorId="6566D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FEF4" w14:textId="77777777" w:rsidR="00394CBE" w:rsidRDefault="00394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02272"/>
    <w:rsid w:val="00011029"/>
    <w:rsid w:val="00012622"/>
    <w:rsid w:val="00015A1B"/>
    <w:rsid w:val="00021B5B"/>
    <w:rsid w:val="00022AED"/>
    <w:rsid w:val="00023503"/>
    <w:rsid w:val="00024424"/>
    <w:rsid w:val="00024DA1"/>
    <w:rsid w:val="0002707C"/>
    <w:rsid w:val="000278E7"/>
    <w:rsid w:val="00027E54"/>
    <w:rsid w:val="00030187"/>
    <w:rsid w:val="0003042C"/>
    <w:rsid w:val="00030941"/>
    <w:rsid w:val="000334CD"/>
    <w:rsid w:val="00033F2D"/>
    <w:rsid w:val="0003467C"/>
    <w:rsid w:val="000354AC"/>
    <w:rsid w:val="00037158"/>
    <w:rsid w:val="000408FA"/>
    <w:rsid w:val="00040B14"/>
    <w:rsid w:val="0004369E"/>
    <w:rsid w:val="00043800"/>
    <w:rsid w:val="00043B3B"/>
    <w:rsid w:val="000466AE"/>
    <w:rsid w:val="00046DE9"/>
    <w:rsid w:val="000478AB"/>
    <w:rsid w:val="000510DA"/>
    <w:rsid w:val="00051D45"/>
    <w:rsid w:val="000544F4"/>
    <w:rsid w:val="00054A3B"/>
    <w:rsid w:val="00054E69"/>
    <w:rsid w:val="00056F14"/>
    <w:rsid w:val="00057ED5"/>
    <w:rsid w:val="00060AF0"/>
    <w:rsid w:val="0006152F"/>
    <w:rsid w:val="00061BD3"/>
    <w:rsid w:val="0007148C"/>
    <w:rsid w:val="00075824"/>
    <w:rsid w:val="000800CB"/>
    <w:rsid w:val="00080A6B"/>
    <w:rsid w:val="00080E84"/>
    <w:rsid w:val="0008235E"/>
    <w:rsid w:val="0008428B"/>
    <w:rsid w:val="00090804"/>
    <w:rsid w:val="000914A7"/>
    <w:rsid w:val="0009531A"/>
    <w:rsid w:val="00095E16"/>
    <w:rsid w:val="000971E3"/>
    <w:rsid w:val="000A204A"/>
    <w:rsid w:val="000A25BF"/>
    <w:rsid w:val="000A2CA9"/>
    <w:rsid w:val="000B0363"/>
    <w:rsid w:val="000B17B7"/>
    <w:rsid w:val="000B28FE"/>
    <w:rsid w:val="000B39D6"/>
    <w:rsid w:val="000B7B77"/>
    <w:rsid w:val="000B7BEF"/>
    <w:rsid w:val="000C003F"/>
    <w:rsid w:val="000C1216"/>
    <w:rsid w:val="000C20DF"/>
    <w:rsid w:val="000C3D0A"/>
    <w:rsid w:val="000D04E1"/>
    <w:rsid w:val="000D0B6F"/>
    <w:rsid w:val="000D15CC"/>
    <w:rsid w:val="000D1F2B"/>
    <w:rsid w:val="000D2469"/>
    <w:rsid w:val="000D4260"/>
    <w:rsid w:val="000D6AF7"/>
    <w:rsid w:val="000E0D7C"/>
    <w:rsid w:val="000E2AD9"/>
    <w:rsid w:val="000E3ACF"/>
    <w:rsid w:val="000E51BB"/>
    <w:rsid w:val="000F09CB"/>
    <w:rsid w:val="000F118B"/>
    <w:rsid w:val="000F2370"/>
    <w:rsid w:val="000F5D81"/>
    <w:rsid w:val="000F6A71"/>
    <w:rsid w:val="000F7149"/>
    <w:rsid w:val="000F7341"/>
    <w:rsid w:val="001031F2"/>
    <w:rsid w:val="00104ABE"/>
    <w:rsid w:val="00105EEE"/>
    <w:rsid w:val="00107EB9"/>
    <w:rsid w:val="0011111A"/>
    <w:rsid w:val="0011690E"/>
    <w:rsid w:val="00116B58"/>
    <w:rsid w:val="001223AA"/>
    <w:rsid w:val="00123C20"/>
    <w:rsid w:val="001253BC"/>
    <w:rsid w:val="001253D9"/>
    <w:rsid w:val="00125DA6"/>
    <w:rsid w:val="00131095"/>
    <w:rsid w:val="001325EE"/>
    <w:rsid w:val="00132B35"/>
    <w:rsid w:val="00135384"/>
    <w:rsid w:val="0013563E"/>
    <w:rsid w:val="00136DCF"/>
    <w:rsid w:val="00140F97"/>
    <w:rsid w:val="0014411B"/>
    <w:rsid w:val="001456CC"/>
    <w:rsid w:val="00145FD8"/>
    <w:rsid w:val="00147795"/>
    <w:rsid w:val="00150BDE"/>
    <w:rsid w:val="0015157D"/>
    <w:rsid w:val="00154DB6"/>
    <w:rsid w:val="001550BE"/>
    <w:rsid w:val="001550E1"/>
    <w:rsid w:val="00156CE6"/>
    <w:rsid w:val="001603D7"/>
    <w:rsid w:val="00160DD1"/>
    <w:rsid w:val="001629A3"/>
    <w:rsid w:val="00163CBE"/>
    <w:rsid w:val="00165F98"/>
    <w:rsid w:val="00167264"/>
    <w:rsid w:val="00170390"/>
    <w:rsid w:val="001715C8"/>
    <w:rsid w:val="001719FF"/>
    <w:rsid w:val="001736E8"/>
    <w:rsid w:val="00175856"/>
    <w:rsid w:val="00177A23"/>
    <w:rsid w:val="00181487"/>
    <w:rsid w:val="00182614"/>
    <w:rsid w:val="001828C1"/>
    <w:rsid w:val="00187B77"/>
    <w:rsid w:val="00190A35"/>
    <w:rsid w:val="00190AFB"/>
    <w:rsid w:val="00191E70"/>
    <w:rsid w:val="001925EA"/>
    <w:rsid w:val="00195DA8"/>
    <w:rsid w:val="00197143"/>
    <w:rsid w:val="0019761D"/>
    <w:rsid w:val="0019772E"/>
    <w:rsid w:val="00197E06"/>
    <w:rsid w:val="001A22F2"/>
    <w:rsid w:val="001A43E5"/>
    <w:rsid w:val="001A5FC3"/>
    <w:rsid w:val="001A65AC"/>
    <w:rsid w:val="001B314B"/>
    <w:rsid w:val="001B3599"/>
    <w:rsid w:val="001B431B"/>
    <w:rsid w:val="001B489F"/>
    <w:rsid w:val="001B678D"/>
    <w:rsid w:val="001B769A"/>
    <w:rsid w:val="001C2FF6"/>
    <w:rsid w:val="001C538D"/>
    <w:rsid w:val="001C58E7"/>
    <w:rsid w:val="001C5F01"/>
    <w:rsid w:val="001C6E75"/>
    <w:rsid w:val="001D1F6C"/>
    <w:rsid w:val="001D2D3E"/>
    <w:rsid w:val="001D3FBD"/>
    <w:rsid w:val="001D6334"/>
    <w:rsid w:val="001D77EB"/>
    <w:rsid w:val="001D7C1B"/>
    <w:rsid w:val="001E0D66"/>
    <w:rsid w:val="001E1406"/>
    <w:rsid w:val="001E18BB"/>
    <w:rsid w:val="001E5047"/>
    <w:rsid w:val="001E50B4"/>
    <w:rsid w:val="001F01CD"/>
    <w:rsid w:val="001F247B"/>
    <w:rsid w:val="001F3632"/>
    <w:rsid w:val="001F4486"/>
    <w:rsid w:val="001F60F4"/>
    <w:rsid w:val="001F7084"/>
    <w:rsid w:val="001F7EE5"/>
    <w:rsid w:val="002028BE"/>
    <w:rsid w:val="0020391D"/>
    <w:rsid w:val="002103E0"/>
    <w:rsid w:val="0021515E"/>
    <w:rsid w:val="00217445"/>
    <w:rsid w:val="00220399"/>
    <w:rsid w:val="00220F3D"/>
    <w:rsid w:val="00222CBE"/>
    <w:rsid w:val="00224A00"/>
    <w:rsid w:val="00224AFB"/>
    <w:rsid w:val="00230D60"/>
    <w:rsid w:val="00232AF8"/>
    <w:rsid w:val="00233816"/>
    <w:rsid w:val="00233A40"/>
    <w:rsid w:val="00235F4C"/>
    <w:rsid w:val="002360E9"/>
    <w:rsid w:val="0023628B"/>
    <w:rsid w:val="00236322"/>
    <w:rsid w:val="00246736"/>
    <w:rsid w:val="00250057"/>
    <w:rsid w:val="00250FF9"/>
    <w:rsid w:val="00252F0F"/>
    <w:rsid w:val="0025546D"/>
    <w:rsid w:val="00255CA5"/>
    <w:rsid w:val="0025699C"/>
    <w:rsid w:val="0026109C"/>
    <w:rsid w:val="00267222"/>
    <w:rsid w:val="002702C1"/>
    <w:rsid w:val="0027227F"/>
    <w:rsid w:val="00272AEA"/>
    <w:rsid w:val="002751F4"/>
    <w:rsid w:val="002770ED"/>
    <w:rsid w:val="002809EF"/>
    <w:rsid w:val="00284768"/>
    <w:rsid w:val="00284888"/>
    <w:rsid w:val="00284C06"/>
    <w:rsid w:val="00286C37"/>
    <w:rsid w:val="002875A7"/>
    <w:rsid w:val="00287CF7"/>
    <w:rsid w:val="00292605"/>
    <w:rsid w:val="00294741"/>
    <w:rsid w:val="002A03FE"/>
    <w:rsid w:val="002A1157"/>
    <w:rsid w:val="002A2757"/>
    <w:rsid w:val="002A3F77"/>
    <w:rsid w:val="002A66AC"/>
    <w:rsid w:val="002B019B"/>
    <w:rsid w:val="002B037B"/>
    <w:rsid w:val="002B0849"/>
    <w:rsid w:val="002B0F7E"/>
    <w:rsid w:val="002B0F84"/>
    <w:rsid w:val="002B223C"/>
    <w:rsid w:val="002B2548"/>
    <w:rsid w:val="002B3B64"/>
    <w:rsid w:val="002B6A07"/>
    <w:rsid w:val="002B6B60"/>
    <w:rsid w:val="002B7151"/>
    <w:rsid w:val="002B73FB"/>
    <w:rsid w:val="002B75BC"/>
    <w:rsid w:val="002B7657"/>
    <w:rsid w:val="002C0279"/>
    <w:rsid w:val="002C2A2B"/>
    <w:rsid w:val="002C2B0F"/>
    <w:rsid w:val="002C5CB2"/>
    <w:rsid w:val="002C7912"/>
    <w:rsid w:val="002C7ACD"/>
    <w:rsid w:val="002D0B68"/>
    <w:rsid w:val="002D273F"/>
    <w:rsid w:val="002D28AE"/>
    <w:rsid w:val="002D3091"/>
    <w:rsid w:val="002D5FFE"/>
    <w:rsid w:val="002D6028"/>
    <w:rsid w:val="002D697F"/>
    <w:rsid w:val="002D7E3C"/>
    <w:rsid w:val="002D7FDB"/>
    <w:rsid w:val="002E0D4F"/>
    <w:rsid w:val="002E1AA2"/>
    <w:rsid w:val="002E40C5"/>
    <w:rsid w:val="002E4F3B"/>
    <w:rsid w:val="002E6B42"/>
    <w:rsid w:val="002E6C9E"/>
    <w:rsid w:val="002E7E13"/>
    <w:rsid w:val="002F1348"/>
    <w:rsid w:val="002F3851"/>
    <w:rsid w:val="002F3E35"/>
    <w:rsid w:val="002F4189"/>
    <w:rsid w:val="003003D0"/>
    <w:rsid w:val="0030097F"/>
    <w:rsid w:val="00300D1E"/>
    <w:rsid w:val="00303AF8"/>
    <w:rsid w:val="00303E75"/>
    <w:rsid w:val="00305A97"/>
    <w:rsid w:val="0031012D"/>
    <w:rsid w:val="00310B90"/>
    <w:rsid w:val="00313C1D"/>
    <w:rsid w:val="003140D9"/>
    <w:rsid w:val="0031448F"/>
    <w:rsid w:val="00317319"/>
    <w:rsid w:val="003226AC"/>
    <w:rsid w:val="00323567"/>
    <w:rsid w:val="00323719"/>
    <w:rsid w:val="00323C01"/>
    <w:rsid w:val="00331713"/>
    <w:rsid w:val="00333ED1"/>
    <w:rsid w:val="00334308"/>
    <w:rsid w:val="00337047"/>
    <w:rsid w:val="00337D70"/>
    <w:rsid w:val="00344018"/>
    <w:rsid w:val="003442C5"/>
    <w:rsid w:val="00344F01"/>
    <w:rsid w:val="003506C7"/>
    <w:rsid w:val="00351F19"/>
    <w:rsid w:val="003520B1"/>
    <w:rsid w:val="0035261F"/>
    <w:rsid w:val="0035310D"/>
    <w:rsid w:val="003539FF"/>
    <w:rsid w:val="003544E5"/>
    <w:rsid w:val="003547AC"/>
    <w:rsid w:val="003566BB"/>
    <w:rsid w:val="00356AAF"/>
    <w:rsid w:val="00356F90"/>
    <w:rsid w:val="00357151"/>
    <w:rsid w:val="00362F3F"/>
    <w:rsid w:val="0036637E"/>
    <w:rsid w:val="00367274"/>
    <w:rsid w:val="00367ACE"/>
    <w:rsid w:val="00367E83"/>
    <w:rsid w:val="003745AE"/>
    <w:rsid w:val="003764C5"/>
    <w:rsid w:val="003814ED"/>
    <w:rsid w:val="003816AC"/>
    <w:rsid w:val="003851A0"/>
    <w:rsid w:val="00385333"/>
    <w:rsid w:val="0038581C"/>
    <w:rsid w:val="0038597F"/>
    <w:rsid w:val="00387AA2"/>
    <w:rsid w:val="00392086"/>
    <w:rsid w:val="003923D4"/>
    <w:rsid w:val="0039361C"/>
    <w:rsid w:val="00394CBE"/>
    <w:rsid w:val="003965C4"/>
    <w:rsid w:val="003A18D7"/>
    <w:rsid w:val="003A2C40"/>
    <w:rsid w:val="003A3BEA"/>
    <w:rsid w:val="003A6498"/>
    <w:rsid w:val="003A7BF5"/>
    <w:rsid w:val="003A7E89"/>
    <w:rsid w:val="003B1A48"/>
    <w:rsid w:val="003B504A"/>
    <w:rsid w:val="003B66DF"/>
    <w:rsid w:val="003B6854"/>
    <w:rsid w:val="003B78B2"/>
    <w:rsid w:val="003C017D"/>
    <w:rsid w:val="003C1739"/>
    <w:rsid w:val="003C2692"/>
    <w:rsid w:val="003C289F"/>
    <w:rsid w:val="003C2D66"/>
    <w:rsid w:val="003C3839"/>
    <w:rsid w:val="003C3FCF"/>
    <w:rsid w:val="003C4352"/>
    <w:rsid w:val="003C457F"/>
    <w:rsid w:val="003C6BEA"/>
    <w:rsid w:val="003D077E"/>
    <w:rsid w:val="003D08F4"/>
    <w:rsid w:val="003D1EB2"/>
    <w:rsid w:val="003D3C2F"/>
    <w:rsid w:val="003D5E79"/>
    <w:rsid w:val="003D6618"/>
    <w:rsid w:val="003D680E"/>
    <w:rsid w:val="003E1B33"/>
    <w:rsid w:val="003E1E33"/>
    <w:rsid w:val="003E21F1"/>
    <w:rsid w:val="003E2257"/>
    <w:rsid w:val="003E3BFE"/>
    <w:rsid w:val="003E7344"/>
    <w:rsid w:val="003E7523"/>
    <w:rsid w:val="003F045E"/>
    <w:rsid w:val="003F1607"/>
    <w:rsid w:val="003F387B"/>
    <w:rsid w:val="003F5B81"/>
    <w:rsid w:val="003F7305"/>
    <w:rsid w:val="003F7FA8"/>
    <w:rsid w:val="00402B65"/>
    <w:rsid w:val="00404DD0"/>
    <w:rsid w:val="00405388"/>
    <w:rsid w:val="00406055"/>
    <w:rsid w:val="004070E5"/>
    <w:rsid w:val="004079E8"/>
    <w:rsid w:val="00411528"/>
    <w:rsid w:val="004135B5"/>
    <w:rsid w:val="00415464"/>
    <w:rsid w:val="00416F0E"/>
    <w:rsid w:val="00417331"/>
    <w:rsid w:val="00417A7A"/>
    <w:rsid w:val="0042183B"/>
    <w:rsid w:val="00427D75"/>
    <w:rsid w:val="00432381"/>
    <w:rsid w:val="00432733"/>
    <w:rsid w:val="004327FA"/>
    <w:rsid w:val="004328E5"/>
    <w:rsid w:val="00433CFE"/>
    <w:rsid w:val="00434636"/>
    <w:rsid w:val="004347C7"/>
    <w:rsid w:val="0043719C"/>
    <w:rsid w:val="00440E9E"/>
    <w:rsid w:val="004427D5"/>
    <w:rsid w:val="00443505"/>
    <w:rsid w:val="00444C5C"/>
    <w:rsid w:val="00445B6E"/>
    <w:rsid w:val="00445D8F"/>
    <w:rsid w:val="004514A8"/>
    <w:rsid w:val="00454083"/>
    <w:rsid w:val="00454110"/>
    <w:rsid w:val="00455E34"/>
    <w:rsid w:val="0045755B"/>
    <w:rsid w:val="00460308"/>
    <w:rsid w:val="00461CE9"/>
    <w:rsid w:val="004674E0"/>
    <w:rsid w:val="00467808"/>
    <w:rsid w:val="00472194"/>
    <w:rsid w:val="00474DF4"/>
    <w:rsid w:val="004760CA"/>
    <w:rsid w:val="00476868"/>
    <w:rsid w:val="00476AD2"/>
    <w:rsid w:val="004772FE"/>
    <w:rsid w:val="00481F0D"/>
    <w:rsid w:val="00487101"/>
    <w:rsid w:val="00487566"/>
    <w:rsid w:val="00487F9D"/>
    <w:rsid w:val="0049070A"/>
    <w:rsid w:val="004919C3"/>
    <w:rsid w:val="004934B6"/>
    <w:rsid w:val="00493DB0"/>
    <w:rsid w:val="00493E07"/>
    <w:rsid w:val="00496DCF"/>
    <w:rsid w:val="00497D8B"/>
    <w:rsid w:val="004A14B4"/>
    <w:rsid w:val="004A2304"/>
    <w:rsid w:val="004A4D00"/>
    <w:rsid w:val="004A58A9"/>
    <w:rsid w:val="004A7040"/>
    <w:rsid w:val="004A71E1"/>
    <w:rsid w:val="004B01B4"/>
    <w:rsid w:val="004B10D4"/>
    <w:rsid w:val="004B13D0"/>
    <w:rsid w:val="004B2134"/>
    <w:rsid w:val="004B4E11"/>
    <w:rsid w:val="004B5F9B"/>
    <w:rsid w:val="004B6637"/>
    <w:rsid w:val="004B674F"/>
    <w:rsid w:val="004C0A4A"/>
    <w:rsid w:val="004C1273"/>
    <w:rsid w:val="004C67E3"/>
    <w:rsid w:val="004D00C5"/>
    <w:rsid w:val="004D1CD2"/>
    <w:rsid w:val="004D27AE"/>
    <w:rsid w:val="004D463E"/>
    <w:rsid w:val="004D4F2D"/>
    <w:rsid w:val="004D675F"/>
    <w:rsid w:val="004D6835"/>
    <w:rsid w:val="004E14D4"/>
    <w:rsid w:val="004E1AC8"/>
    <w:rsid w:val="004E3889"/>
    <w:rsid w:val="004E52B3"/>
    <w:rsid w:val="004E5F2B"/>
    <w:rsid w:val="004E6CF9"/>
    <w:rsid w:val="004F1BCB"/>
    <w:rsid w:val="004F1E36"/>
    <w:rsid w:val="004F32A7"/>
    <w:rsid w:val="004F360B"/>
    <w:rsid w:val="004F4E14"/>
    <w:rsid w:val="004F6281"/>
    <w:rsid w:val="004F6F88"/>
    <w:rsid w:val="00501742"/>
    <w:rsid w:val="00501C30"/>
    <w:rsid w:val="005020BC"/>
    <w:rsid w:val="005028E0"/>
    <w:rsid w:val="00503491"/>
    <w:rsid w:val="00503688"/>
    <w:rsid w:val="005045F6"/>
    <w:rsid w:val="0050625D"/>
    <w:rsid w:val="00511A12"/>
    <w:rsid w:val="00512253"/>
    <w:rsid w:val="00513489"/>
    <w:rsid w:val="00515B56"/>
    <w:rsid w:val="00515F85"/>
    <w:rsid w:val="005161A7"/>
    <w:rsid w:val="00517632"/>
    <w:rsid w:val="005208B0"/>
    <w:rsid w:val="005218A7"/>
    <w:rsid w:val="0052219E"/>
    <w:rsid w:val="00522A38"/>
    <w:rsid w:val="005233A0"/>
    <w:rsid w:val="005259E9"/>
    <w:rsid w:val="00526B84"/>
    <w:rsid w:val="0052797A"/>
    <w:rsid w:val="005362D3"/>
    <w:rsid w:val="005407B4"/>
    <w:rsid w:val="0054293C"/>
    <w:rsid w:val="00544C18"/>
    <w:rsid w:val="0055057F"/>
    <w:rsid w:val="00551DB4"/>
    <w:rsid w:val="00551E44"/>
    <w:rsid w:val="00551EBE"/>
    <w:rsid w:val="005520FD"/>
    <w:rsid w:val="0055409E"/>
    <w:rsid w:val="00555A5D"/>
    <w:rsid w:val="00560EEC"/>
    <w:rsid w:val="00561D83"/>
    <w:rsid w:val="00562DEB"/>
    <w:rsid w:val="00565A96"/>
    <w:rsid w:val="005679C9"/>
    <w:rsid w:val="005766A4"/>
    <w:rsid w:val="0057693C"/>
    <w:rsid w:val="005771DD"/>
    <w:rsid w:val="0058160D"/>
    <w:rsid w:val="0058312B"/>
    <w:rsid w:val="0058737C"/>
    <w:rsid w:val="005918A7"/>
    <w:rsid w:val="00593091"/>
    <w:rsid w:val="00593A84"/>
    <w:rsid w:val="00597B61"/>
    <w:rsid w:val="005A05E0"/>
    <w:rsid w:val="005A66C4"/>
    <w:rsid w:val="005A6ED3"/>
    <w:rsid w:val="005A7A0F"/>
    <w:rsid w:val="005B0B21"/>
    <w:rsid w:val="005B0D48"/>
    <w:rsid w:val="005B3359"/>
    <w:rsid w:val="005B4538"/>
    <w:rsid w:val="005B466C"/>
    <w:rsid w:val="005B4CB5"/>
    <w:rsid w:val="005B4CC5"/>
    <w:rsid w:val="005B50B9"/>
    <w:rsid w:val="005B70F9"/>
    <w:rsid w:val="005B715B"/>
    <w:rsid w:val="005B7555"/>
    <w:rsid w:val="005B7A33"/>
    <w:rsid w:val="005C14D8"/>
    <w:rsid w:val="005C3325"/>
    <w:rsid w:val="005C46F6"/>
    <w:rsid w:val="005C4ED3"/>
    <w:rsid w:val="005C6E08"/>
    <w:rsid w:val="005D2794"/>
    <w:rsid w:val="005D292E"/>
    <w:rsid w:val="005D2CB4"/>
    <w:rsid w:val="005D2CC1"/>
    <w:rsid w:val="005E2097"/>
    <w:rsid w:val="005E5067"/>
    <w:rsid w:val="005E52E3"/>
    <w:rsid w:val="005E55FA"/>
    <w:rsid w:val="005E6BA4"/>
    <w:rsid w:val="005E7198"/>
    <w:rsid w:val="005E767D"/>
    <w:rsid w:val="005F169C"/>
    <w:rsid w:val="005F567D"/>
    <w:rsid w:val="005F6A11"/>
    <w:rsid w:val="005F6A76"/>
    <w:rsid w:val="006000D1"/>
    <w:rsid w:val="006028F7"/>
    <w:rsid w:val="006061B8"/>
    <w:rsid w:val="00610C2E"/>
    <w:rsid w:val="00612938"/>
    <w:rsid w:val="006138CB"/>
    <w:rsid w:val="00613D75"/>
    <w:rsid w:val="00613D95"/>
    <w:rsid w:val="0061435F"/>
    <w:rsid w:val="00614C27"/>
    <w:rsid w:val="00617D2E"/>
    <w:rsid w:val="006213B0"/>
    <w:rsid w:val="00621542"/>
    <w:rsid w:val="00624CB8"/>
    <w:rsid w:val="00624E67"/>
    <w:rsid w:val="006269F8"/>
    <w:rsid w:val="00626BF2"/>
    <w:rsid w:val="0063026D"/>
    <w:rsid w:val="00632E11"/>
    <w:rsid w:val="00632F6C"/>
    <w:rsid w:val="00636725"/>
    <w:rsid w:val="006368CF"/>
    <w:rsid w:val="0064039B"/>
    <w:rsid w:val="00641B53"/>
    <w:rsid w:val="0064426C"/>
    <w:rsid w:val="006462D9"/>
    <w:rsid w:val="006476AF"/>
    <w:rsid w:val="00650336"/>
    <w:rsid w:val="00653AE6"/>
    <w:rsid w:val="00654982"/>
    <w:rsid w:val="0065606F"/>
    <w:rsid w:val="0065615F"/>
    <w:rsid w:val="0065648F"/>
    <w:rsid w:val="00657BE7"/>
    <w:rsid w:val="00657E1E"/>
    <w:rsid w:val="006605E3"/>
    <w:rsid w:val="006625CE"/>
    <w:rsid w:val="006641CC"/>
    <w:rsid w:val="0066452A"/>
    <w:rsid w:val="00664CA6"/>
    <w:rsid w:val="006659C3"/>
    <w:rsid w:val="00666394"/>
    <w:rsid w:val="00667E3F"/>
    <w:rsid w:val="0067077A"/>
    <w:rsid w:val="006729E9"/>
    <w:rsid w:val="00672AC9"/>
    <w:rsid w:val="006753F5"/>
    <w:rsid w:val="00675B0E"/>
    <w:rsid w:val="00676AAF"/>
    <w:rsid w:val="0067774B"/>
    <w:rsid w:val="006809A3"/>
    <w:rsid w:val="0068115B"/>
    <w:rsid w:val="006811A9"/>
    <w:rsid w:val="00683BDB"/>
    <w:rsid w:val="00684715"/>
    <w:rsid w:val="0068551F"/>
    <w:rsid w:val="006862C3"/>
    <w:rsid w:val="00687F75"/>
    <w:rsid w:val="00692ACE"/>
    <w:rsid w:val="006932AA"/>
    <w:rsid w:val="00693377"/>
    <w:rsid w:val="006940B6"/>
    <w:rsid w:val="006959CB"/>
    <w:rsid w:val="00697DC0"/>
    <w:rsid w:val="00697F16"/>
    <w:rsid w:val="006A29E2"/>
    <w:rsid w:val="006A3C5D"/>
    <w:rsid w:val="006A47C7"/>
    <w:rsid w:val="006A48F3"/>
    <w:rsid w:val="006A4F99"/>
    <w:rsid w:val="006A63D6"/>
    <w:rsid w:val="006A65EC"/>
    <w:rsid w:val="006B06F6"/>
    <w:rsid w:val="006B0B43"/>
    <w:rsid w:val="006B2BC9"/>
    <w:rsid w:val="006B2E85"/>
    <w:rsid w:val="006B4F3A"/>
    <w:rsid w:val="006B5595"/>
    <w:rsid w:val="006B5B02"/>
    <w:rsid w:val="006B5C42"/>
    <w:rsid w:val="006B7795"/>
    <w:rsid w:val="006C15A5"/>
    <w:rsid w:val="006C5024"/>
    <w:rsid w:val="006C5413"/>
    <w:rsid w:val="006C6A66"/>
    <w:rsid w:val="006D0882"/>
    <w:rsid w:val="006D20D2"/>
    <w:rsid w:val="006D264B"/>
    <w:rsid w:val="006D61B6"/>
    <w:rsid w:val="006D6DB0"/>
    <w:rsid w:val="006E12B7"/>
    <w:rsid w:val="006E1EF7"/>
    <w:rsid w:val="006E2E9A"/>
    <w:rsid w:val="006E368B"/>
    <w:rsid w:val="006E49BA"/>
    <w:rsid w:val="006F34AA"/>
    <w:rsid w:val="006F502E"/>
    <w:rsid w:val="006F5C9F"/>
    <w:rsid w:val="00702FDE"/>
    <w:rsid w:val="00703642"/>
    <w:rsid w:val="00703884"/>
    <w:rsid w:val="00704306"/>
    <w:rsid w:val="0070533C"/>
    <w:rsid w:val="00706F19"/>
    <w:rsid w:val="00717B76"/>
    <w:rsid w:val="00720393"/>
    <w:rsid w:val="00721456"/>
    <w:rsid w:val="007221A1"/>
    <w:rsid w:val="007252C4"/>
    <w:rsid w:val="00731F9D"/>
    <w:rsid w:val="00733B38"/>
    <w:rsid w:val="00735CA2"/>
    <w:rsid w:val="00740647"/>
    <w:rsid w:val="00741E59"/>
    <w:rsid w:val="00742384"/>
    <w:rsid w:val="007425AF"/>
    <w:rsid w:val="0075151D"/>
    <w:rsid w:val="007525A5"/>
    <w:rsid w:val="007533AF"/>
    <w:rsid w:val="007548D3"/>
    <w:rsid w:val="00755D9E"/>
    <w:rsid w:val="007572F2"/>
    <w:rsid w:val="00757896"/>
    <w:rsid w:val="00760A84"/>
    <w:rsid w:val="00765420"/>
    <w:rsid w:val="00765AEF"/>
    <w:rsid w:val="00766502"/>
    <w:rsid w:val="007716B8"/>
    <w:rsid w:val="00775A2B"/>
    <w:rsid w:val="00776E0C"/>
    <w:rsid w:val="007773F2"/>
    <w:rsid w:val="00777D4D"/>
    <w:rsid w:val="00780D06"/>
    <w:rsid w:val="00781EB1"/>
    <w:rsid w:val="0078345D"/>
    <w:rsid w:val="0078412D"/>
    <w:rsid w:val="00785025"/>
    <w:rsid w:val="0078752D"/>
    <w:rsid w:val="00792D3F"/>
    <w:rsid w:val="007946C1"/>
    <w:rsid w:val="00794D53"/>
    <w:rsid w:val="00794EB3"/>
    <w:rsid w:val="00796FFF"/>
    <w:rsid w:val="00797F2B"/>
    <w:rsid w:val="007A132E"/>
    <w:rsid w:val="007A1B40"/>
    <w:rsid w:val="007A1F55"/>
    <w:rsid w:val="007A2090"/>
    <w:rsid w:val="007A2EF0"/>
    <w:rsid w:val="007B04F4"/>
    <w:rsid w:val="007B4662"/>
    <w:rsid w:val="007B4F1C"/>
    <w:rsid w:val="007C2B8F"/>
    <w:rsid w:val="007C3B72"/>
    <w:rsid w:val="007C3BC0"/>
    <w:rsid w:val="007C435A"/>
    <w:rsid w:val="007C4444"/>
    <w:rsid w:val="007C5F22"/>
    <w:rsid w:val="007D20C0"/>
    <w:rsid w:val="007D292D"/>
    <w:rsid w:val="007D349E"/>
    <w:rsid w:val="007D4682"/>
    <w:rsid w:val="007D62E0"/>
    <w:rsid w:val="007D670D"/>
    <w:rsid w:val="007D6CF2"/>
    <w:rsid w:val="007D7BF0"/>
    <w:rsid w:val="007E0294"/>
    <w:rsid w:val="007E03F0"/>
    <w:rsid w:val="007E4E52"/>
    <w:rsid w:val="007E56FC"/>
    <w:rsid w:val="007E6320"/>
    <w:rsid w:val="007E659B"/>
    <w:rsid w:val="007E73A5"/>
    <w:rsid w:val="007F11A4"/>
    <w:rsid w:val="007F15B3"/>
    <w:rsid w:val="007F5B2E"/>
    <w:rsid w:val="007F6086"/>
    <w:rsid w:val="007F6EDD"/>
    <w:rsid w:val="007F7ADB"/>
    <w:rsid w:val="008010A0"/>
    <w:rsid w:val="00802D3A"/>
    <w:rsid w:val="008057A6"/>
    <w:rsid w:val="0080751C"/>
    <w:rsid w:val="00812868"/>
    <w:rsid w:val="00812952"/>
    <w:rsid w:val="00813C28"/>
    <w:rsid w:val="0081526D"/>
    <w:rsid w:val="00815AAE"/>
    <w:rsid w:val="00815EA0"/>
    <w:rsid w:val="0081762B"/>
    <w:rsid w:val="00817674"/>
    <w:rsid w:val="00820D40"/>
    <w:rsid w:val="00821C11"/>
    <w:rsid w:val="008227B1"/>
    <w:rsid w:val="0082386C"/>
    <w:rsid w:val="00825A78"/>
    <w:rsid w:val="00827334"/>
    <w:rsid w:val="00827A50"/>
    <w:rsid w:val="00827F86"/>
    <w:rsid w:val="00831516"/>
    <w:rsid w:val="00833595"/>
    <w:rsid w:val="00833836"/>
    <w:rsid w:val="00834C22"/>
    <w:rsid w:val="00836817"/>
    <w:rsid w:val="00837A13"/>
    <w:rsid w:val="008422BF"/>
    <w:rsid w:val="00842395"/>
    <w:rsid w:val="0084443D"/>
    <w:rsid w:val="008445B2"/>
    <w:rsid w:val="00844ABC"/>
    <w:rsid w:val="00845D84"/>
    <w:rsid w:val="00846C54"/>
    <w:rsid w:val="008470A9"/>
    <w:rsid w:val="008476CB"/>
    <w:rsid w:val="0085097E"/>
    <w:rsid w:val="00851A55"/>
    <w:rsid w:val="008524A8"/>
    <w:rsid w:val="0085347F"/>
    <w:rsid w:val="00854670"/>
    <w:rsid w:val="00854FE2"/>
    <w:rsid w:val="0085547D"/>
    <w:rsid w:val="00857F21"/>
    <w:rsid w:val="0086013C"/>
    <w:rsid w:val="008620FE"/>
    <w:rsid w:val="008632BF"/>
    <w:rsid w:val="0086428F"/>
    <w:rsid w:val="00871BC6"/>
    <w:rsid w:val="00873A00"/>
    <w:rsid w:val="00875C64"/>
    <w:rsid w:val="00875F01"/>
    <w:rsid w:val="00876D79"/>
    <w:rsid w:val="00880E50"/>
    <w:rsid w:val="00883133"/>
    <w:rsid w:val="00883A56"/>
    <w:rsid w:val="008845C0"/>
    <w:rsid w:val="00885396"/>
    <w:rsid w:val="0088661B"/>
    <w:rsid w:val="0088704A"/>
    <w:rsid w:val="00892EF0"/>
    <w:rsid w:val="008945EF"/>
    <w:rsid w:val="0089487D"/>
    <w:rsid w:val="008958D1"/>
    <w:rsid w:val="008A0122"/>
    <w:rsid w:val="008A142C"/>
    <w:rsid w:val="008A3657"/>
    <w:rsid w:val="008A3C49"/>
    <w:rsid w:val="008A49BC"/>
    <w:rsid w:val="008A6C17"/>
    <w:rsid w:val="008B0376"/>
    <w:rsid w:val="008B0F7B"/>
    <w:rsid w:val="008B23AB"/>
    <w:rsid w:val="008B36A6"/>
    <w:rsid w:val="008B3E05"/>
    <w:rsid w:val="008B43BB"/>
    <w:rsid w:val="008B5B57"/>
    <w:rsid w:val="008B73AC"/>
    <w:rsid w:val="008C0A2E"/>
    <w:rsid w:val="008C133B"/>
    <w:rsid w:val="008C2E13"/>
    <w:rsid w:val="008C4319"/>
    <w:rsid w:val="008C7296"/>
    <w:rsid w:val="008C7BB6"/>
    <w:rsid w:val="008C7D3B"/>
    <w:rsid w:val="008C7DA5"/>
    <w:rsid w:val="008D27F0"/>
    <w:rsid w:val="008D495B"/>
    <w:rsid w:val="008D5614"/>
    <w:rsid w:val="008D63F4"/>
    <w:rsid w:val="008D6A8F"/>
    <w:rsid w:val="008E09B6"/>
    <w:rsid w:val="008E13EC"/>
    <w:rsid w:val="008E16E5"/>
    <w:rsid w:val="008E293B"/>
    <w:rsid w:val="008E4F22"/>
    <w:rsid w:val="008E722E"/>
    <w:rsid w:val="008E74A9"/>
    <w:rsid w:val="008F1509"/>
    <w:rsid w:val="008F1E57"/>
    <w:rsid w:val="008F37C8"/>
    <w:rsid w:val="008F46CD"/>
    <w:rsid w:val="008F693E"/>
    <w:rsid w:val="008F7432"/>
    <w:rsid w:val="008F7C59"/>
    <w:rsid w:val="009038E8"/>
    <w:rsid w:val="009045E5"/>
    <w:rsid w:val="0090528A"/>
    <w:rsid w:val="009057E7"/>
    <w:rsid w:val="00913699"/>
    <w:rsid w:val="00913A12"/>
    <w:rsid w:val="00915926"/>
    <w:rsid w:val="0091664D"/>
    <w:rsid w:val="0091776A"/>
    <w:rsid w:val="009233B1"/>
    <w:rsid w:val="009243D4"/>
    <w:rsid w:val="009248DC"/>
    <w:rsid w:val="009264B9"/>
    <w:rsid w:val="00926539"/>
    <w:rsid w:val="00926BA2"/>
    <w:rsid w:val="00930D3B"/>
    <w:rsid w:val="009361CF"/>
    <w:rsid w:val="00937163"/>
    <w:rsid w:val="00940781"/>
    <w:rsid w:val="00942D18"/>
    <w:rsid w:val="0094363F"/>
    <w:rsid w:val="00947D7D"/>
    <w:rsid w:val="00952E0F"/>
    <w:rsid w:val="009543AB"/>
    <w:rsid w:val="009604FA"/>
    <w:rsid w:val="00961057"/>
    <w:rsid w:val="0097083C"/>
    <w:rsid w:val="00971A0B"/>
    <w:rsid w:val="00972466"/>
    <w:rsid w:val="009727CA"/>
    <w:rsid w:val="0097598E"/>
    <w:rsid w:val="00976A19"/>
    <w:rsid w:val="00981619"/>
    <w:rsid w:val="0098178D"/>
    <w:rsid w:val="009838FD"/>
    <w:rsid w:val="009853DB"/>
    <w:rsid w:val="00985EC3"/>
    <w:rsid w:val="009869FB"/>
    <w:rsid w:val="00993710"/>
    <w:rsid w:val="009942E0"/>
    <w:rsid w:val="009942F8"/>
    <w:rsid w:val="00996110"/>
    <w:rsid w:val="009A0A77"/>
    <w:rsid w:val="009A1689"/>
    <w:rsid w:val="009A1762"/>
    <w:rsid w:val="009A1FCC"/>
    <w:rsid w:val="009A2015"/>
    <w:rsid w:val="009A5E6C"/>
    <w:rsid w:val="009A6E7F"/>
    <w:rsid w:val="009A71AE"/>
    <w:rsid w:val="009B2C63"/>
    <w:rsid w:val="009B33DC"/>
    <w:rsid w:val="009B4325"/>
    <w:rsid w:val="009B4BA5"/>
    <w:rsid w:val="009B4CC7"/>
    <w:rsid w:val="009B5715"/>
    <w:rsid w:val="009B6A41"/>
    <w:rsid w:val="009B6B6D"/>
    <w:rsid w:val="009B7137"/>
    <w:rsid w:val="009B7F85"/>
    <w:rsid w:val="009C27CA"/>
    <w:rsid w:val="009C448B"/>
    <w:rsid w:val="009C5B67"/>
    <w:rsid w:val="009C5E0B"/>
    <w:rsid w:val="009C61E6"/>
    <w:rsid w:val="009C78C1"/>
    <w:rsid w:val="009D04D2"/>
    <w:rsid w:val="009D1BAA"/>
    <w:rsid w:val="009D4B36"/>
    <w:rsid w:val="009D55B4"/>
    <w:rsid w:val="009D5CB9"/>
    <w:rsid w:val="009D5E6B"/>
    <w:rsid w:val="009D606C"/>
    <w:rsid w:val="009D6211"/>
    <w:rsid w:val="009D74B7"/>
    <w:rsid w:val="009D7813"/>
    <w:rsid w:val="009D7E74"/>
    <w:rsid w:val="009E139E"/>
    <w:rsid w:val="009E160E"/>
    <w:rsid w:val="009E2F1D"/>
    <w:rsid w:val="009E3CA9"/>
    <w:rsid w:val="009E3EB1"/>
    <w:rsid w:val="009E543D"/>
    <w:rsid w:val="009E59CC"/>
    <w:rsid w:val="009F194B"/>
    <w:rsid w:val="009F1C70"/>
    <w:rsid w:val="009F2408"/>
    <w:rsid w:val="009F33BA"/>
    <w:rsid w:val="009F3468"/>
    <w:rsid w:val="009F3FF0"/>
    <w:rsid w:val="009F7591"/>
    <w:rsid w:val="00A02040"/>
    <w:rsid w:val="00A0740A"/>
    <w:rsid w:val="00A07A7C"/>
    <w:rsid w:val="00A117AC"/>
    <w:rsid w:val="00A11FD3"/>
    <w:rsid w:val="00A14072"/>
    <w:rsid w:val="00A15202"/>
    <w:rsid w:val="00A158BC"/>
    <w:rsid w:val="00A225A2"/>
    <w:rsid w:val="00A26CBE"/>
    <w:rsid w:val="00A3088B"/>
    <w:rsid w:val="00A32DC7"/>
    <w:rsid w:val="00A332AA"/>
    <w:rsid w:val="00A33BFB"/>
    <w:rsid w:val="00A35971"/>
    <w:rsid w:val="00A36D4E"/>
    <w:rsid w:val="00A37177"/>
    <w:rsid w:val="00A373B8"/>
    <w:rsid w:val="00A5220F"/>
    <w:rsid w:val="00A52F3E"/>
    <w:rsid w:val="00A5386B"/>
    <w:rsid w:val="00A53AA2"/>
    <w:rsid w:val="00A53AF3"/>
    <w:rsid w:val="00A564E5"/>
    <w:rsid w:val="00A575EE"/>
    <w:rsid w:val="00A57DF2"/>
    <w:rsid w:val="00A60FA7"/>
    <w:rsid w:val="00A61E38"/>
    <w:rsid w:val="00A62D81"/>
    <w:rsid w:val="00A634C5"/>
    <w:rsid w:val="00A647BE"/>
    <w:rsid w:val="00A65349"/>
    <w:rsid w:val="00A7143B"/>
    <w:rsid w:val="00A7163D"/>
    <w:rsid w:val="00A738E0"/>
    <w:rsid w:val="00A759DD"/>
    <w:rsid w:val="00A76005"/>
    <w:rsid w:val="00A8174D"/>
    <w:rsid w:val="00A83EF5"/>
    <w:rsid w:val="00A869F0"/>
    <w:rsid w:val="00A86A2A"/>
    <w:rsid w:val="00A91E0B"/>
    <w:rsid w:val="00A91FF6"/>
    <w:rsid w:val="00A95400"/>
    <w:rsid w:val="00A965C9"/>
    <w:rsid w:val="00AA0D99"/>
    <w:rsid w:val="00AA5840"/>
    <w:rsid w:val="00AA6783"/>
    <w:rsid w:val="00AB26A3"/>
    <w:rsid w:val="00AB48D1"/>
    <w:rsid w:val="00AB5FF1"/>
    <w:rsid w:val="00AB7B1C"/>
    <w:rsid w:val="00AB7BC3"/>
    <w:rsid w:val="00AC3F9A"/>
    <w:rsid w:val="00AC401F"/>
    <w:rsid w:val="00AC4F7F"/>
    <w:rsid w:val="00AC58A8"/>
    <w:rsid w:val="00AC6A0E"/>
    <w:rsid w:val="00AC724D"/>
    <w:rsid w:val="00AC72C8"/>
    <w:rsid w:val="00AC743A"/>
    <w:rsid w:val="00AD1044"/>
    <w:rsid w:val="00AD23B5"/>
    <w:rsid w:val="00AD2CEA"/>
    <w:rsid w:val="00AD3BEB"/>
    <w:rsid w:val="00AD3DB2"/>
    <w:rsid w:val="00AD41B9"/>
    <w:rsid w:val="00AD4CC3"/>
    <w:rsid w:val="00AD54BD"/>
    <w:rsid w:val="00AD6CF2"/>
    <w:rsid w:val="00AE052F"/>
    <w:rsid w:val="00AE0E2A"/>
    <w:rsid w:val="00AE17A2"/>
    <w:rsid w:val="00AE1EBE"/>
    <w:rsid w:val="00AE2A4E"/>
    <w:rsid w:val="00AE2C9D"/>
    <w:rsid w:val="00AE3086"/>
    <w:rsid w:val="00AE3688"/>
    <w:rsid w:val="00AE3D89"/>
    <w:rsid w:val="00AE5DE9"/>
    <w:rsid w:val="00AE74A1"/>
    <w:rsid w:val="00AF3599"/>
    <w:rsid w:val="00AF44DA"/>
    <w:rsid w:val="00AF6571"/>
    <w:rsid w:val="00B0210D"/>
    <w:rsid w:val="00B0253F"/>
    <w:rsid w:val="00B06D47"/>
    <w:rsid w:val="00B11172"/>
    <w:rsid w:val="00B12D08"/>
    <w:rsid w:val="00B138F9"/>
    <w:rsid w:val="00B14166"/>
    <w:rsid w:val="00B14474"/>
    <w:rsid w:val="00B16E3A"/>
    <w:rsid w:val="00B20E33"/>
    <w:rsid w:val="00B222D6"/>
    <w:rsid w:val="00B22EC1"/>
    <w:rsid w:val="00B2389B"/>
    <w:rsid w:val="00B25A0B"/>
    <w:rsid w:val="00B25AF9"/>
    <w:rsid w:val="00B313BF"/>
    <w:rsid w:val="00B33974"/>
    <w:rsid w:val="00B33FCC"/>
    <w:rsid w:val="00B37BC2"/>
    <w:rsid w:val="00B418B6"/>
    <w:rsid w:val="00B4199C"/>
    <w:rsid w:val="00B41A73"/>
    <w:rsid w:val="00B43AB9"/>
    <w:rsid w:val="00B44434"/>
    <w:rsid w:val="00B451F3"/>
    <w:rsid w:val="00B4592A"/>
    <w:rsid w:val="00B45F55"/>
    <w:rsid w:val="00B4685F"/>
    <w:rsid w:val="00B50F12"/>
    <w:rsid w:val="00B532BF"/>
    <w:rsid w:val="00B56A55"/>
    <w:rsid w:val="00B639FF"/>
    <w:rsid w:val="00B64E95"/>
    <w:rsid w:val="00B66B44"/>
    <w:rsid w:val="00B66D8B"/>
    <w:rsid w:val="00B67C9F"/>
    <w:rsid w:val="00B67FAF"/>
    <w:rsid w:val="00B71675"/>
    <w:rsid w:val="00B72F29"/>
    <w:rsid w:val="00B72F95"/>
    <w:rsid w:val="00B7310B"/>
    <w:rsid w:val="00B73C18"/>
    <w:rsid w:val="00B741B7"/>
    <w:rsid w:val="00B75191"/>
    <w:rsid w:val="00B76751"/>
    <w:rsid w:val="00B820F3"/>
    <w:rsid w:val="00B87597"/>
    <w:rsid w:val="00B93A18"/>
    <w:rsid w:val="00B93EB6"/>
    <w:rsid w:val="00B94A93"/>
    <w:rsid w:val="00BA0181"/>
    <w:rsid w:val="00BA3612"/>
    <w:rsid w:val="00BA55CA"/>
    <w:rsid w:val="00BA7809"/>
    <w:rsid w:val="00BB1F1A"/>
    <w:rsid w:val="00BB23E5"/>
    <w:rsid w:val="00BB2CFA"/>
    <w:rsid w:val="00BB3A81"/>
    <w:rsid w:val="00BB5CD1"/>
    <w:rsid w:val="00BB5DCB"/>
    <w:rsid w:val="00BB7CD1"/>
    <w:rsid w:val="00BB7ECF"/>
    <w:rsid w:val="00BC2859"/>
    <w:rsid w:val="00BC3E8E"/>
    <w:rsid w:val="00BD17F9"/>
    <w:rsid w:val="00BD2C51"/>
    <w:rsid w:val="00BD7937"/>
    <w:rsid w:val="00BE1D00"/>
    <w:rsid w:val="00BE389B"/>
    <w:rsid w:val="00BE4C22"/>
    <w:rsid w:val="00BE61D6"/>
    <w:rsid w:val="00BE63E3"/>
    <w:rsid w:val="00BE6447"/>
    <w:rsid w:val="00BE6E77"/>
    <w:rsid w:val="00BE7C75"/>
    <w:rsid w:val="00BF51EE"/>
    <w:rsid w:val="00BF5413"/>
    <w:rsid w:val="00BF690F"/>
    <w:rsid w:val="00BF77EE"/>
    <w:rsid w:val="00BF78D6"/>
    <w:rsid w:val="00BF79A5"/>
    <w:rsid w:val="00BF79DE"/>
    <w:rsid w:val="00C01FA9"/>
    <w:rsid w:val="00C02331"/>
    <w:rsid w:val="00C027B5"/>
    <w:rsid w:val="00C02989"/>
    <w:rsid w:val="00C03545"/>
    <w:rsid w:val="00C038FF"/>
    <w:rsid w:val="00C03A3D"/>
    <w:rsid w:val="00C0546D"/>
    <w:rsid w:val="00C05A66"/>
    <w:rsid w:val="00C074CD"/>
    <w:rsid w:val="00C10F5C"/>
    <w:rsid w:val="00C124A2"/>
    <w:rsid w:val="00C1415E"/>
    <w:rsid w:val="00C14892"/>
    <w:rsid w:val="00C159F0"/>
    <w:rsid w:val="00C15DE6"/>
    <w:rsid w:val="00C15F9C"/>
    <w:rsid w:val="00C16D59"/>
    <w:rsid w:val="00C2036A"/>
    <w:rsid w:val="00C208B1"/>
    <w:rsid w:val="00C21749"/>
    <w:rsid w:val="00C217F4"/>
    <w:rsid w:val="00C21F8E"/>
    <w:rsid w:val="00C260B7"/>
    <w:rsid w:val="00C27BCF"/>
    <w:rsid w:val="00C3233A"/>
    <w:rsid w:val="00C329C9"/>
    <w:rsid w:val="00C33A34"/>
    <w:rsid w:val="00C374D4"/>
    <w:rsid w:val="00C37B28"/>
    <w:rsid w:val="00C4043B"/>
    <w:rsid w:val="00C40D1B"/>
    <w:rsid w:val="00C430F0"/>
    <w:rsid w:val="00C438E8"/>
    <w:rsid w:val="00C44203"/>
    <w:rsid w:val="00C44589"/>
    <w:rsid w:val="00C45A4C"/>
    <w:rsid w:val="00C46E2E"/>
    <w:rsid w:val="00C47DAD"/>
    <w:rsid w:val="00C50253"/>
    <w:rsid w:val="00C50D62"/>
    <w:rsid w:val="00C50F20"/>
    <w:rsid w:val="00C52746"/>
    <w:rsid w:val="00C55854"/>
    <w:rsid w:val="00C574DA"/>
    <w:rsid w:val="00C60166"/>
    <w:rsid w:val="00C614EF"/>
    <w:rsid w:val="00C614F2"/>
    <w:rsid w:val="00C614FE"/>
    <w:rsid w:val="00C61AF3"/>
    <w:rsid w:val="00C65D25"/>
    <w:rsid w:val="00C65D52"/>
    <w:rsid w:val="00C66850"/>
    <w:rsid w:val="00C678C3"/>
    <w:rsid w:val="00C67A7E"/>
    <w:rsid w:val="00C67BB5"/>
    <w:rsid w:val="00C700EB"/>
    <w:rsid w:val="00C77A6A"/>
    <w:rsid w:val="00C80B5C"/>
    <w:rsid w:val="00C87344"/>
    <w:rsid w:val="00C900D3"/>
    <w:rsid w:val="00C902E5"/>
    <w:rsid w:val="00C92299"/>
    <w:rsid w:val="00C94869"/>
    <w:rsid w:val="00C956FE"/>
    <w:rsid w:val="00C976FF"/>
    <w:rsid w:val="00C977B2"/>
    <w:rsid w:val="00C97CEC"/>
    <w:rsid w:val="00CA1ED3"/>
    <w:rsid w:val="00CA6509"/>
    <w:rsid w:val="00CA6C49"/>
    <w:rsid w:val="00CA7B27"/>
    <w:rsid w:val="00CB0AB2"/>
    <w:rsid w:val="00CB2055"/>
    <w:rsid w:val="00CB2FA3"/>
    <w:rsid w:val="00CB3678"/>
    <w:rsid w:val="00CB61A4"/>
    <w:rsid w:val="00CB7F3E"/>
    <w:rsid w:val="00CC0D2B"/>
    <w:rsid w:val="00CC1C25"/>
    <w:rsid w:val="00CC45AD"/>
    <w:rsid w:val="00CC46A8"/>
    <w:rsid w:val="00CC4F6E"/>
    <w:rsid w:val="00CD0831"/>
    <w:rsid w:val="00CD19A9"/>
    <w:rsid w:val="00CD1C9E"/>
    <w:rsid w:val="00CD2B75"/>
    <w:rsid w:val="00CD2CBA"/>
    <w:rsid w:val="00CD3174"/>
    <w:rsid w:val="00CD41DE"/>
    <w:rsid w:val="00CD45F8"/>
    <w:rsid w:val="00CD4CE5"/>
    <w:rsid w:val="00CD54F1"/>
    <w:rsid w:val="00CD7859"/>
    <w:rsid w:val="00CE13F6"/>
    <w:rsid w:val="00CE3304"/>
    <w:rsid w:val="00CE59B8"/>
    <w:rsid w:val="00CE7299"/>
    <w:rsid w:val="00CF0211"/>
    <w:rsid w:val="00CF2FAE"/>
    <w:rsid w:val="00CF31BD"/>
    <w:rsid w:val="00CF3952"/>
    <w:rsid w:val="00CF7732"/>
    <w:rsid w:val="00D00E8F"/>
    <w:rsid w:val="00D02EAA"/>
    <w:rsid w:val="00D03AD6"/>
    <w:rsid w:val="00D04799"/>
    <w:rsid w:val="00D04EEA"/>
    <w:rsid w:val="00D054C9"/>
    <w:rsid w:val="00D06725"/>
    <w:rsid w:val="00D06BE3"/>
    <w:rsid w:val="00D130B8"/>
    <w:rsid w:val="00D1329C"/>
    <w:rsid w:val="00D147DD"/>
    <w:rsid w:val="00D2086E"/>
    <w:rsid w:val="00D23BB4"/>
    <w:rsid w:val="00D23C75"/>
    <w:rsid w:val="00D2566F"/>
    <w:rsid w:val="00D26EDB"/>
    <w:rsid w:val="00D27C43"/>
    <w:rsid w:val="00D30700"/>
    <w:rsid w:val="00D323DF"/>
    <w:rsid w:val="00D32416"/>
    <w:rsid w:val="00D346B4"/>
    <w:rsid w:val="00D362AD"/>
    <w:rsid w:val="00D3705B"/>
    <w:rsid w:val="00D37AEA"/>
    <w:rsid w:val="00D40116"/>
    <w:rsid w:val="00D40596"/>
    <w:rsid w:val="00D4537D"/>
    <w:rsid w:val="00D45849"/>
    <w:rsid w:val="00D46BE2"/>
    <w:rsid w:val="00D51296"/>
    <w:rsid w:val="00D51916"/>
    <w:rsid w:val="00D55C38"/>
    <w:rsid w:val="00D5777A"/>
    <w:rsid w:val="00D61884"/>
    <w:rsid w:val="00D618A1"/>
    <w:rsid w:val="00D61B60"/>
    <w:rsid w:val="00D6237C"/>
    <w:rsid w:val="00D6296E"/>
    <w:rsid w:val="00D62AA5"/>
    <w:rsid w:val="00D64F6B"/>
    <w:rsid w:val="00D668FA"/>
    <w:rsid w:val="00D6746C"/>
    <w:rsid w:val="00D700B2"/>
    <w:rsid w:val="00D710BA"/>
    <w:rsid w:val="00D72D39"/>
    <w:rsid w:val="00D72FBD"/>
    <w:rsid w:val="00D73FD1"/>
    <w:rsid w:val="00D75B55"/>
    <w:rsid w:val="00D75BB1"/>
    <w:rsid w:val="00D76817"/>
    <w:rsid w:val="00D76C6B"/>
    <w:rsid w:val="00D77BE6"/>
    <w:rsid w:val="00D80ADC"/>
    <w:rsid w:val="00D80B1A"/>
    <w:rsid w:val="00D80F1D"/>
    <w:rsid w:val="00D80FF2"/>
    <w:rsid w:val="00D81F3A"/>
    <w:rsid w:val="00D82B2F"/>
    <w:rsid w:val="00D82DED"/>
    <w:rsid w:val="00D842B7"/>
    <w:rsid w:val="00D8668E"/>
    <w:rsid w:val="00D8698A"/>
    <w:rsid w:val="00D8765B"/>
    <w:rsid w:val="00D90C36"/>
    <w:rsid w:val="00D94E56"/>
    <w:rsid w:val="00D9509A"/>
    <w:rsid w:val="00D951E5"/>
    <w:rsid w:val="00D95EBA"/>
    <w:rsid w:val="00D9641A"/>
    <w:rsid w:val="00DA11E3"/>
    <w:rsid w:val="00DA3043"/>
    <w:rsid w:val="00DA5C8B"/>
    <w:rsid w:val="00DA72AA"/>
    <w:rsid w:val="00DA77F7"/>
    <w:rsid w:val="00DB0F51"/>
    <w:rsid w:val="00DB1144"/>
    <w:rsid w:val="00DB29CB"/>
    <w:rsid w:val="00DB2A1C"/>
    <w:rsid w:val="00DB32F9"/>
    <w:rsid w:val="00DB564F"/>
    <w:rsid w:val="00DB5AEC"/>
    <w:rsid w:val="00DB65E9"/>
    <w:rsid w:val="00DB68ED"/>
    <w:rsid w:val="00DC0401"/>
    <w:rsid w:val="00DC2962"/>
    <w:rsid w:val="00DC4282"/>
    <w:rsid w:val="00DC4FB3"/>
    <w:rsid w:val="00DC68BC"/>
    <w:rsid w:val="00DC6965"/>
    <w:rsid w:val="00DD0744"/>
    <w:rsid w:val="00DD16E6"/>
    <w:rsid w:val="00DD3411"/>
    <w:rsid w:val="00DD42BA"/>
    <w:rsid w:val="00DD5F34"/>
    <w:rsid w:val="00DD6161"/>
    <w:rsid w:val="00DE2B5A"/>
    <w:rsid w:val="00DE48B7"/>
    <w:rsid w:val="00DF27D8"/>
    <w:rsid w:val="00DF2BA6"/>
    <w:rsid w:val="00DF3469"/>
    <w:rsid w:val="00DF4C3B"/>
    <w:rsid w:val="00E05F99"/>
    <w:rsid w:val="00E07C68"/>
    <w:rsid w:val="00E11184"/>
    <w:rsid w:val="00E1130F"/>
    <w:rsid w:val="00E11AD1"/>
    <w:rsid w:val="00E13100"/>
    <w:rsid w:val="00E1728A"/>
    <w:rsid w:val="00E20023"/>
    <w:rsid w:val="00E2295C"/>
    <w:rsid w:val="00E23500"/>
    <w:rsid w:val="00E23C19"/>
    <w:rsid w:val="00E248F0"/>
    <w:rsid w:val="00E24CDC"/>
    <w:rsid w:val="00E26EE9"/>
    <w:rsid w:val="00E30E30"/>
    <w:rsid w:val="00E3298C"/>
    <w:rsid w:val="00E33841"/>
    <w:rsid w:val="00E35AF0"/>
    <w:rsid w:val="00E449C6"/>
    <w:rsid w:val="00E458B1"/>
    <w:rsid w:val="00E45C2E"/>
    <w:rsid w:val="00E5009C"/>
    <w:rsid w:val="00E5120F"/>
    <w:rsid w:val="00E53C29"/>
    <w:rsid w:val="00E55736"/>
    <w:rsid w:val="00E56289"/>
    <w:rsid w:val="00E60562"/>
    <w:rsid w:val="00E605D2"/>
    <w:rsid w:val="00E6610E"/>
    <w:rsid w:val="00E66992"/>
    <w:rsid w:val="00E66F3C"/>
    <w:rsid w:val="00E74039"/>
    <w:rsid w:val="00E82D29"/>
    <w:rsid w:val="00E82F63"/>
    <w:rsid w:val="00E84CD9"/>
    <w:rsid w:val="00E851FD"/>
    <w:rsid w:val="00E87D83"/>
    <w:rsid w:val="00E90CD9"/>
    <w:rsid w:val="00E918B4"/>
    <w:rsid w:val="00E9308F"/>
    <w:rsid w:val="00E939F3"/>
    <w:rsid w:val="00E93E28"/>
    <w:rsid w:val="00E961F8"/>
    <w:rsid w:val="00E964F0"/>
    <w:rsid w:val="00E96892"/>
    <w:rsid w:val="00E9693B"/>
    <w:rsid w:val="00EA2041"/>
    <w:rsid w:val="00EA2174"/>
    <w:rsid w:val="00EA3071"/>
    <w:rsid w:val="00EA4C66"/>
    <w:rsid w:val="00EA5824"/>
    <w:rsid w:val="00EA5A85"/>
    <w:rsid w:val="00EA66A2"/>
    <w:rsid w:val="00EB294F"/>
    <w:rsid w:val="00EB2FD1"/>
    <w:rsid w:val="00EB50C3"/>
    <w:rsid w:val="00EB6025"/>
    <w:rsid w:val="00EC09F4"/>
    <w:rsid w:val="00EC1B95"/>
    <w:rsid w:val="00EC3D30"/>
    <w:rsid w:val="00EC49A1"/>
    <w:rsid w:val="00EC4E31"/>
    <w:rsid w:val="00ED344E"/>
    <w:rsid w:val="00ED3DFF"/>
    <w:rsid w:val="00ED4192"/>
    <w:rsid w:val="00ED5127"/>
    <w:rsid w:val="00EE0601"/>
    <w:rsid w:val="00EE0A86"/>
    <w:rsid w:val="00EE5065"/>
    <w:rsid w:val="00EE6168"/>
    <w:rsid w:val="00EE6367"/>
    <w:rsid w:val="00EE6806"/>
    <w:rsid w:val="00EF123F"/>
    <w:rsid w:val="00EF19C1"/>
    <w:rsid w:val="00EF455D"/>
    <w:rsid w:val="00EF5B47"/>
    <w:rsid w:val="00EF6A33"/>
    <w:rsid w:val="00EF7096"/>
    <w:rsid w:val="00EF77FD"/>
    <w:rsid w:val="00F00AEF"/>
    <w:rsid w:val="00F0203F"/>
    <w:rsid w:val="00F031F9"/>
    <w:rsid w:val="00F041E7"/>
    <w:rsid w:val="00F0452D"/>
    <w:rsid w:val="00F072D8"/>
    <w:rsid w:val="00F112E5"/>
    <w:rsid w:val="00F11D69"/>
    <w:rsid w:val="00F1292A"/>
    <w:rsid w:val="00F14B61"/>
    <w:rsid w:val="00F14D02"/>
    <w:rsid w:val="00F152CD"/>
    <w:rsid w:val="00F172BA"/>
    <w:rsid w:val="00F179CF"/>
    <w:rsid w:val="00F209C3"/>
    <w:rsid w:val="00F21281"/>
    <w:rsid w:val="00F213D6"/>
    <w:rsid w:val="00F21AE4"/>
    <w:rsid w:val="00F22131"/>
    <w:rsid w:val="00F22679"/>
    <w:rsid w:val="00F24E83"/>
    <w:rsid w:val="00F27047"/>
    <w:rsid w:val="00F277E3"/>
    <w:rsid w:val="00F30F25"/>
    <w:rsid w:val="00F3163B"/>
    <w:rsid w:val="00F31838"/>
    <w:rsid w:val="00F3339F"/>
    <w:rsid w:val="00F34491"/>
    <w:rsid w:val="00F35EFF"/>
    <w:rsid w:val="00F372F9"/>
    <w:rsid w:val="00F41BB9"/>
    <w:rsid w:val="00F4502D"/>
    <w:rsid w:val="00F45650"/>
    <w:rsid w:val="00F46159"/>
    <w:rsid w:val="00F47094"/>
    <w:rsid w:val="00F56182"/>
    <w:rsid w:val="00F60EAF"/>
    <w:rsid w:val="00F61AAD"/>
    <w:rsid w:val="00F620FE"/>
    <w:rsid w:val="00F62108"/>
    <w:rsid w:val="00F63C8D"/>
    <w:rsid w:val="00F66048"/>
    <w:rsid w:val="00F715B8"/>
    <w:rsid w:val="00F71BF9"/>
    <w:rsid w:val="00F72057"/>
    <w:rsid w:val="00F74002"/>
    <w:rsid w:val="00F770DB"/>
    <w:rsid w:val="00F77E25"/>
    <w:rsid w:val="00F80A89"/>
    <w:rsid w:val="00F80E9E"/>
    <w:rsid w:val="00F828D6"/>
    <w:rsid w:val="00F90340"/>
    <w:rsid w:val="00F90AC0"/>
    <w:rsid w:val="00F9303A"/>
    <w:rsid w:val="00F942EA"/>
    <w:rsid w:val="00F94A53"/>
    <w:rsid w:val="00F94B9E"/>
    <w:rsid w:val="00F95212"/>
    <w:rsid w:val="00F97D40"/>
    <w:rsid w:val="00F97EB6"/>
    <w:rsid w:val="00FA073E"/>
    <w:rsid w:val="00FA0928"/>
    <w:rsid w:val="00FA098D"/>
    <w:rsid w:val="00FA0EFB"/>
    <w:rsid w:val="00FA2080"/>
    <w:rsid w:val="00FA4E39"/>
    <w:rsid w:val="00FA55BE"/>
    <w:rsid w:val="00FA5719"/>
    <w:rsid w:val="00FA6EEB"/>
    <w:rsid w:val="00FA6F7F"/>
    <w:rsid w:val="00FB0099"/>
    <w:rsid w:val="00FB0599"/>
    <w:rsid w:val="00FB2D7E"/>
    <w:rsid w:val="00FB32AE"/>
    <w:rsid w:val="00FB485D"/>
    <w:rsid w:val="00FB525E"/>
    <w:rsid w:val="00FB5F8E"/>
    <w:rsid w:val="00FB602E"/>
    <w:rsid w:val="00FB7181"/>
    <w:rsid w:val="00FC0211"/>
    <w:rsid w:val="00FC1040"/>
    <w:rsid w:val="00FC1417"/>
    <w:rsid w:val="00FC1848"/>
    <w:rsid w:val="00FC35B9"/>
    <w:rsid w:val="00FC4B31"/>
    <w:rsid w:val="00FC6AB2"/>
    <w:rsid w:val="00FC7B6D"/>
    <w:rsid w:val="00FD00C6"/>
    <w:rsid w:val="00FD2A26"/>
    <w:rsid w:val="00FD5D3E"/>
    <w:rsid w:val="00FD639A"/>
    <w:rsid w:val="00FD6F01"/>
    <w:rsid w:val="00FD7E1B"/>
    <w:rsid w:val="00FE25D7"/>
    <w:rsid w:val="00FE4B6C"/>
    <w:rsid w:val="00FE4CD6"/>
    <w:rsid w:val="00FE564B"/>
    <w:rsid w:val="00FE5D11"/>
    <w:rsid w:val="00FE5DCF"/>
    <w:rsid w:val="00FE7977"/>
    <w:rsid w:val="00FF071E"/>
    <w:rsid w:val="00FF666A"/>
    <w:rsid w:val="00FF6F9B"/>
    <w:rsid w:val="017BD218"/>
    <w:rsid w:val="01BF6D4D"/>
    <w:rsid w:val="0555E1DA"/>
    <w:rsid w:val="072E670E"/>
    <w:rsid w:val="07544333"/>
    <w:rsid w:val="08ABAC6D"/>
    <w:rsid w:val="0EDF99F2"/>
    <w:rsid w:val="0F218949"/>
    <w:rsid w:val="108706F2"/>
    <w:rsid w:val="11147C10"/>
    <w:rsid w:val="11A70B85"/>
    <w:rsid w:val="136EFB47"/>
    <w:rsid w:val="13B79377"/>
    <w:rsid w:val="1871D1C8"/>
    <w:rsid w:val="187877B5"/>
    <w:rsid w:val="18973BF1"/>
    <w:rsid w:val="1967362E"/>
    <w:rsid w:val="1ADC6424"/>
    <w:rsid w:val="1B60B945"/>
    <w:rsid w:val="1C6BCF85"/>
    <w:rsid w:val="1EED4F30"/>
    <w:rsid w:val="213FD1DF"/>
    <w:rsid w:val="21D09C3B"/>
    <w:rsid w:val="21D6878C"/>
    <w:rsid w:val="224CE8D5"/>
    <w:rsid w:val="22AD62F9"/>
    <w:rsid w:val="23DDC4BC"/>
    <w:rsid w:val="2414FBB4"/>
    <w:rsid w:val="25316810"/>
    <w:rsid w:val="259BBB2F"/>
    <w:rsid w:val="25FCEA33"/>
    <w:rsid w:val="266A6970"/>
    <w:rsid w:val="28A5CF74"/>
    <w:rsid w:val="2ADD9212"/>
    <w:rsid w:val="2B20AF70"/>
    <w:rsid w:val="2B55ED53"/>
    <w:rsid w:val="2C1C7858"/>
    <w:rsid w:val="2C8ECDC4"/>
    <w:rsid w:val="2EB87B87"/>
    <w:rsid w:val="30A976A1"/>
    <w:rsid w:val="30D05919"/>
    <w:rsid w:val="31459D25"/>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4ADE076"/>
    <w:rsid w:val="55111F98"/>
    <w:rsid w:val="5686611D"/>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DF5960C5-6A24-4680-BAD6-8D1AD891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3.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4.xml><?xml version="1.0" encoding="utf-8"?>
<ds:datastoreItem xmlns:ds="http://schemas.openxmlformats.org/officeDocument/2006/customXml" ds:itemID="{74B9B8AF-797F-467A-AA74-B5799ED9E38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1cd8160-1bb7-4093-9cca-111739f9a54b"/>
    <ds:schemaRef ds:uri="http://purl.org/dc/terms/"/>
    <ds:schemaRef ds:uri="dd0320f1-5928-400d-8614-e832be04c20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10437</Words>
  <Characters>59492</Characters>
  <Application>Microsoft Office Word</Application>
  <DocSecurity>4</DocSecurity>
  <Lines>495</Lines>
  <Paragraphs>139</Paragraphs>
  <ScaleCrop>false</ScaleCrop>
  <Company>National Grid</Company>
  <LinksUpToDate>false</LinksUpToDate>
  <CharactersWithSpaces>69790</CharactersWithSpaces>
  <SharedDoc>false</SharedDoc>
  <HLinks>
    <vt:vector size="18" baseType="variant">
      <vt:variant>
        <vt:i4>5373999</vt:i4>
      </vt:variant>
      <vt:variant>
        <vt:i4>6</vt:i4>
      </vt:variant>
      <vt:variant>
        <vt:i4>0</vt:i4>
      </vt:variant>
      <vt:variant>
        <vt:i4>5</vt:i4>
      </vt:variant>
      <vt:variant>
        <vt:lpwstr>mailto:Ashley.Adams2@uk.nationalgrid.com</vt:lpwstr>
      </vt:variant>
      <vt:variant>
        <vt:lpwstr/>
      </vt:variant>
      <vt:variant>
        <vt:i4>65596</vt:i4>
      </vt:variant>
      <vt:variant>
        <vt:i4>3</vt:i4>
      </vt:variant>
      <vt:variant>
        <vt:i4>0</vt:i4>
      </vt:variant>
      <vt:variant>
        <vt:i4>5</vt:i4>
      </vt:variant>
      <vt:variant>
        <vt:lpwstr>mailto:Alastair.Owen@uk.nationalgrid.com</vt:lpwstr>
      </vt:variant>
      <vt:variant>
        <vt:lpwstr/>
      </vt:variant>
      <vt:variant>
        <vt:i4>2293771</vt:i4>
      </vt:variant>
      <vt:variant>
        <vt:i4>0</vt:i4>
      </vt:variant>
      <vt:variant>
        <vt:i4>0</vt:i4>
      </vt:variant>
      <vt:variant>
        <vt:i4>5</vt:i4>
      </vt:variant>
      <vt:variant>
        <vt:lpwstr>mailto:Chris.Warburton@uk.nationalgrid.com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Claire Goult (NESO)</cp:lastModifiedBy>
  <cp:revision>2</cp:revision>
  <cp:lastPrinted>2011-09-30T10:17:00Z</cp:lastPrinted>
  <dcterms:created xsi:type="dcterms:W3CDTF">2025-05-13T12:39:00Z</dcterms:created>
  <dcterms:modified xsi:type="dcterms:W3CDTF">2025-05-13T12:39:00Z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